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B8" w:rsidRPr="00E82F77" w:rsidRDefault="00B152B8" w:rsidP="00B152B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E82F77">
        <w:rPr>
          <w:rFonts w:ascii="Times New Roman" w:eastAsia="SimSun" w:hAnsi="Times New Roman" w:cs="Times New Roman"/>
          <w:b/>
          <w:sz w:val="24"/>
          <w:szCs w:val="24"/>
        </w:rPr>
        <w:t>Муниципальное бюджетное  общеобразовательное учреждение</w:t>
      </w:r>
    </w:p>
    <w:p w:rsidR="00B152B8" w:rsidRPr="00E82F77" w:rsidRDefault="00B152B8" w:rsidP="00B152B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E82F77">
        <w:rPr>
          <w:rFonts w:ascii="Times New Roman" w:eastAsia="SimSun" w:hAnsi="Times New Roman" w:cs="Times New Roman"/>
          <w:b/>
          <w:sz w:val="24"/>
          <w:szCs w:val="24"/>
        </w:rPr>
        <w:t>«Средняя общеобразовательная школа №2 с.Серноводское»</w:t>
      </w:r>
    </w:p>
    <w:p w:rsidR="00B152B8" w:rsidRPr="00E82F77" w:rsidRDefault="00B152B8" w:rsidP="00B152B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E82F77">
        <w:rPr>
          <w:rFonts w:ascii="Times New Roman" w:eastAsia="SimSun" w:hAnsi="Times New Roman" w:cs="Times New Roman"/>
          <w:b/>
          <w:sz w:val="24"/>
          <w:szCs w:val="24"/>
        </w:rPr>
        <w:t>Серноводского муниципального района</w:t>
      </w:r>
    </w:p>
    <w:p w:rsidR="00B152B8" w:rsidRPr="00E82F77" w:rsidRDefault="00B152B8" w:rsidP="00B152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152B8" w:rsidRPr="00E82F77" w:rsidRDefault="00B152B8" w:rsidP="00B152B8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B152B8" w:rsidRPr="00E82F77" w:rsidRDefault="00B152B8" w:rsidP="00B152B8">
      <w:pPr>
        <w:spacing w:after="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B152B8" w:rsidRPr="00E82F77" w:rsidRDefault="00B152B8" w:rsidP="00B152B8">
      <w:pPr>
        <w:spacing w:after="0" w:line="259" w:lineRule="auto"/>
        <w:ind w:left="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2B8" w:rsidRPr="00E82F77" w:rsidRDefault="00B152B8" w:rsidP="00B152B8">
      <w:pPr>
        <w:spacing w:after="0" w:line="259" w:lineRule="auto"/>
        <w:ind w:left="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2B8" w:rsidRPr="00E82F77" w:rsidRDefault="00B152B8" w:rsidP="00B152B8">
      <w:pPr>
        <w:spacing w:after="0" w:line="259" w:lineRule="auto"/>
        <w:ind w:left="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1E27" w:rsidRPr="00E10EEE" w:rsidRDefault="00001E27" w:rsidP="00001E2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0EEE">
        <w:rPr>
          <w:b/>
          <w:bCs/>
          <w:sz w:val="36"/>
          <w:szCs w:val="36"/>
        </w:rPr>
        <w:t>М</w:t>
      </w:r>
      <w:r>
        <w:rPr>
          <w:b/>
          <w:bCs/>
          <w:sz w:val="36"/>
          <w:szCs w:val="36"/>
        </w:rPr>
        <w:t xml:space="preserve">ИНИСТЕРСТВО ПРОСВЕЩЕНИЯ РОССИЙСКОЙ ФЕДЕРАЦИИ </w:t>
      </w:r>
      <w:r w:rsidRPr="00E10EEE">
        <w:rPr>
          <w:rFonts w:ascii="Times New Roman" w:hAnsi="Times New Roman" w:cs="Times New Roman"/>
          <w:b/>
          <w:bCs/>
          <w:sz w:val="28"/>
          <w:szCs w:val="28"/>
        </w:rPr>
        <w:t>Министерство образования и науки Чеченской Республики</w:t>
      </w:r>
    </w:p>
    <w:p w:rsidR="00001E27" w:rsidRPr="00E10EEE" w:rsidRDefault="00001E27" w:rsidP="00001E2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0EEE">
        <w:rPr>
          <w:rFonts w:ascii="Times New Roman" w:hAnsi="Times New Roman" w:cs="Times New Roman"/>
          <w:b/>
          <w:bCs/>
          <w:sz w:val="28"/>
          <w:szCs w:val="28"/>
        </w:rPr>
        <w:t>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»О</w:t>
      </w:r>
      <w:r w:rsidRPr="00E10EEE">
        <w:rPr>
          <w:rFonts w:ascii="Times New Roman" w:hAnsi="Times New Roman" w:cs="Times New Roman"/>
          <w:b/>
          <w:bCs/>
          <w:sz w:val="28"/>
          <w:szCs w:val="28"/>
        </w:rPr>
        <w:t>тдел образования Серноводского муниципального района»</w:t>
      </w:r>
    </w:p>
    <w:p w:rsidR="00001E27" w:rsidRPr="00E10EEE" w:rsidRDefault="00001E27" w:rsidP="00001E27">
      <w:pPr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E10EEE">
        <w:rPr>
          <w:rFonts w:ascii="Times New Roman" w:eastAsia="SimSun" w:hAnsi="Times New Roman" w:cs="Times New Roman"/>
          <w:b/>
          <w:sz w:val="28"/>
          <w:szCs w:val="28"/>
        </w:rPr>
        <w:t>МБОУ «СОШ №2 с. Серноводское»</w:t>
      </w:r>
      <w:r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E10EEE">
        <w:rPr>
          <w:rFonts w:ascii="Times New Roman" w:eastAsia="SimSun" w:hAnsi="Times New Roman" w:cs="Times New Roman"/>
          <w:b/>
          <w:sz w:val="28"/>
          <w:szCs w:val="28"/>
        </w:rPr>
        <w:t>Серноводского муниципального района</w:t>
      </w:r>
    </w:p>
    <w:p w:rsidR="00001E27" w:rsidRPr="00654DC6" w:rsidRDefault="00001E27" w:rsidP="00001E27">
      <w:pPr>
        <w:spacing w:after="0"/>
        <w:ind w:left="120"/>
        <w:jc w:val="center"/>
      </w:pPr>
    </w:p>
    <w:p w:rsidR="00001E27" w:rsidRPr="00654DC6" w:rsidRDefault="00001E27" w:rsidP="00001E27">
      <w:pPr>
        <w:spacing w:after="0"/>
        <w:ind w:left="120"/>
        <w:jc w:val="center"/>
      </w:pPr>
    </w:p>
    <w:p w:rsidR="00001E27" w:rsidRPr="00A03D83" w:rsidRDefault="00001E27" w:rsidP="00001E2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01E27" w:rsidRPr="00A03D83" w:rsidRDefault="00001E27" w:rsidP="00001E2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01E27" w:rsidRPr="00A03D83" w:rsidRDefault="00001E27" w:rsidP="00001E2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648" w:type="dxa"/>
        <w:tblLook w:val="04A0" w:firstRow="1" w:lastRow="0" w:firstColumn="1" w:lastColumn="0" w:noHBand="0" w:noVBand="1"/>
      </w:tblPr>
      <w:tblGrid>
        <w:gridCol w:w="4822"/>
        <w:gridCol w:w="4826"/>
      </w:tblGrid>
      <w:tr w:rsidR="00001E27" w:rsidRPr="00A03D83" w:rsidTr="00DD147D">
        <w:trPr>
          <w:trHeight w:val="2760"/>
        </w:trPr>
        <w:tc>
          <w:tcPr>
            <w:tcW w:w="4822" w:type="dxa"/>
          </w:tcPr>
          <w:p w:rsidR="00001E27" w:rsidRPr="00A03D83" w:rsidRDefault="00001E27" w:rsidP="00DD147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3D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01E27" w:rsidRPr="00A03D83" w:rsidRDefault="00001E27" w:rsidP="00DD147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3D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МО естественно-математического цикла</w:t>
            </w:r>
          </w:p>
          <w:p w:rsidR="00001E27" w:rsidRPr="00A03D83" w:rsidRDefault="00001E27" w:rsidP="00DD147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3D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Дешнеева З. Р </w:t>
            </w:r>
            <w:r w:rsidRPr="00A03D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001E27" w:rsidRPr="00A03D83" w:rsidRDefault="00001E27" w:rsidP="00DD147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3D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:rsidR="00001E27" w:rsidRPr="00A03D83" w:rsidRDefault="00001E27" w:rsidP="00DD147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3D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«_____» 08. 2023-24 уч. г.</w:t>
            </w:r>
          </w:p>
          <w:p w:rsidR="00001E27" w:rsidRPr="00A03D83" w:rsidRDefault="00001E27" w:rsidP="00DD147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6" w:type="dxa"/>
          </w:tcPr>
          <w:p w:rsidR="00001E27" w:rsidRPr="00A03D83" w:rsidRDefault="00001E27" w:rsidP="00DD147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3D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01E27" w:rsidRPr="00A03D83" w:rsidRDefault="00001E27" w:rsidP="00DD147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3D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01E27" w:rsidRPr="00A03D83" w:rsidRDefault="00001E27" w:rsidP="00DD147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3D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________________ Асланбекова Л.С.</w:t>
            </w:r>
          </w:p>
          <w:p w:rsidR="00001E27" w:rsidRPr="00A03D83" w:rsidRDefault="00001E27" w:rsidP="00DD147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01E27" w:rsidRPr="00A03D83" w:rsidRDefault="00001E27" w:rsidP="00DD147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3D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«_____» 08. 2023-24 уч. г.</w:t>
            </w:r>
          </w:p>
          <w:p w:rsidR="00001E27" w:rsidRPr="00A03D83" w:rsidRDefault="00001E27" w:rsidP="00DD147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01E27" w:rsidRPr="00A03D83" w:rsidRDefault="00001E27" w:rsidP="00DD147D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B152B8" w:rsidRPr="00E82F77" w:rsidRDefault="00B152B8" w:rsidP="00B152B8">
      <w:pPr>
        <w:spacing w:after="37" w:line="259" w:lineRule="auto"/>
        <w:ind w:left="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2B8" w:rsidRPr="00E82F77" w:rsidRDefault="00B152B8" w:rsidP="00B152B8">
      <w:pPr>
        <w:pStyle w:val="1"/>
        <w:numPr>
          <w:ilvl w:val="0"/>
          <w:numId w:val="0"/>
        </w:numPr>
        <w:spacing w:after="0" w:line="259" w:lineRule="auto"/>
        <w:ind w:right="77"/>
        <w:rPr>
          <w:sz w:val="24"/>
          <w:szCs w:val="24"/>
        </w:rPr>
      </w:pPr>
      <w:r w:rsidRPr="00E82F77">
        <w:rPr>
          <w:sz w:val="24"/>
          <w:szCs w:val="24"/>
        </w:rPr>
        <w:t xml:space="preserve">Фонд оценочных средств </w:t>
      </w:r>
    </w:p>
    <w:p w:rsidR="00B152B8" w:rsidRPr="00E82F77" w:rsidRDefault="00B152B8" w:rsidP="00B152B8">
      <w:pPr>
        <w:spacing w:after="31" w:line="259" w:lineRule="auto"/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681C" w:rsidRDefault="00B152B8" w:rsidP="00001E27">
      <w:pPr>
        <w:pStyle w:val="2"/>
        <w:rPr>
          <w:sz w:val="24"/>
          <w:szCs w:val="24"/>
        </w:rPr>
      </w:pPr>
      <w:r w:rsidRPr="00E82F77">
        <w:rPr>
          <w:sz w:val="24"/>
          <w:szCs w:val="24"/>
        </w:rPr>
        <w:t>по учебному предмету ОБЖ</w:t>
      </w:r>
    </w:p>
    <w:p w:rsidR="00B152B8" w:rsidRPr="00E82F77" w:rsidRDefault="00B152B8" w:rsidP="00B152B8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F77">
        <w:rPr>
          <w:rFonts w:ascii="Times New Roman" w:hAnsi="Times New Roman" w:cs="Times New Roman"/>
          <w:b/>
          <w:sz w:val="24"/>
          <w:szCs w:val="24"/>
        </w:rPr>
        <w:t>10-11 классы.</w:t>
      </w:r>
    </w:p>
    <w:p w:rsidR="00B152B8" w:rsidRPr="00E82F77" w:rsidRDefault="00B152B8" w:rsidP="00B152B8">
      <w:pPr>
        <w:spacing w:after="22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B152B8" w:rsidRPr="00E82F77" w:rsidRDefault="00B152B8" w:rsidP="00B152B8">
      <w:pPr>
        <w:spacing w:after="0" w:line="259" w:lineRule="auto"/>
        <w:ind w:left="10" w:right="60" w:hanging="1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152B8" w:rsidRPr="00E82F77" w:rsidRDefault="00B152B8" w:rsidP="00B152B8">
      <w:pPr>
        <w:spacing w:after="0" w:line="259" w:lineRule="auto"/>
        <w:ind w:left="10" w:right="60" w:hanging="1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4681C" w:rsidRPr="00E82F77" w:rsidRDefault="0074681C" w:rsidP="0074681C">
      <w:pPr>
        <w:spacing w:after="0" w:line="259" w:lineRule="auto"/>
        <w:ind w:right="60"/>
        <w:rPr>
          <w:rFonts w:ascii="Times New Roman" w:hAnsi="Times New Roman" w:cs="Times New Roman"/>
          <w:b/>
          <w:sz w:val="24"/>
          <w:szCs w:val="24"/>
        </w:rPr>
      </w:pPr>
    </w:p>
    <w:p w:rsidR="0074681C" w:rsidRPr="00E82F77" w:rsidRDefault="0074681C" w:rsidP="0074681C">
      <w:pPr>
        <w:spacing w:after="0" w:line="259" w:lineRule="auto"/>
        <w:ind w:right="60"/>
        <w:rPr>
          <w:rFonts w:ascii="Times New Roman" w:hAnsi="Times New Roman" w:cs="Times New Roman"/>
          <w:b/>
          <w:sz w:val="24"/>
          <w:szCs w:val="24"/>
        </w:rPr>
      </w:pPr>
      <w:r w:rsidRPr="00E82F7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4681C" w:rsidRPr="00E82F77" w:rsidRDefault="0074681C" w:rsidP="0074681C">
      <w:pPr>
        <w:spacing w:after="0" w:line="259" w:lineRule="auto"/>
        <w:ind w:right="60"/>
        <w:rPr>
          <w:rFonts w:ascii="Times New Roman" w:hAnsi="Times New Roman" w:cs="Times New Roman"/>
          <w:b/>
          <w:sz w:val="24"/>
          <w:szCs w:val="24"/>
        </w:rPr>
      </w:pPr>
    </w:p>
    <w:p w:rsidR="00B152B8" w:rsidRPr="00E82F77" w:rsidRDefault="00001E27" w:rsidP="0074681C">
      <w:pPr>
        <w:spacing w:after="0" w:line="259" w:lineRule="auto"/>
        <w:ind w:right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</w:t>
      </w:r>
      <w:r w:rsidR="00B152B8" w:rsidRPr="00E82F77">
        <w:rPr>
          <w:rFonts w:ascii="Times New Roman" w:hAnsi="Times New Roman" w:cs="Times New Roman"/>
          <w:b/>
          <w:sz w:val="24"/>
          <w:szCs w:val="24"/>
        </w:rPr>
        <w:t>Автор: Бахаева Р. И</w:t>
      </w:r>
    </w:p>
    <w:p w:rsidR="00B152B8" w:rsidRPr="00E82F77" w:rsidRDefault="00B152B8" w:rsidP="00B152B8">
      <w:pPr>
        <w:spacing w:after="0" w:line="259" w:lineRule="auto"/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2B8" w:rsidRPr="00E82F77" w:rsidRDefault="00B152B8" w:rsidP="00B152B8">
      <w:pPr>
        <w:spacing w:after="0" w:line="259" w:lineRule="auto"/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2B8" w:rsidRPr="00E82F77" w:rsidRDefault="0042039F" w:rsidP="00B152B8">
      <w:pPr>
        <w:spacing w:after="0" w:line="259" w:lineRule="auto"/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с.Серноводское 2023</w:t>
      </w:r>
      <w:r w:rsidR="00B152B8" w:rsidRPr="00E82F77">
        <w:rPr>
          <w:rFonts w:ascii="Times New Roman" w:hAnsi="Times New Roman" w:cs="Times New Roman"/>
          <w:b/>
          <w:sz w:val="24"/>
          <w:szCs w:val="24"/>
        </w:rPr>
        <w:t xml:space="preserve">г. </w:t>
      </w:r>
    </w:p>
    <w:p w:rsidR="00B152B8" w:rsidRPr="00E82F77" w:rsidRDefault="00B152B8" w:rsidP="00B152B8">
      <w:pPr>
        <w:spacing w:after="0" w:line="259" w:lineRule="auto"/>
        <w:ind w:right="2"/>
        <w:rPr>
          <w:rFonts w:ascii="Times New Roman" w:hAnsi="Times New Roman" w:cs="Times New Roman"/>
          <w:b/>
          <w:sz w:val="24"/>
          <w:szCs w:val="24"/>
        </w:rPr>
      </w:pPr>
    </w:p>
    <w:p w:rsidR="00B152B8" w:rsidRPr="00E82F77" w:rsidRDefault="00B152B8" w:rsidP="00B152B8">
      <w:pPr>
        <w:spacing w:after="0" w:line="259" w:lineRule="auto"/>
        <w:ind w:right="2"/>
        <w:rPr>
          <w:rFonts w:ascii="Times New Roman" w:hAnsi="Times New Roman" w:cs="Times New Roman"/>
          <w:b/>
          <w:sz w:val="24"/>
          <w:szCs w:val="24"/>
        </w:rPr>
      </w:pPr>
    </w:p>
    <w:p w:rsidR="00B152B8" w:rsidRPr="00E82F77" w:rsidRDefault="00B152B8" w:rsidP="00B152B8">
      <w:pPr>
        <w:spacing w:after="0" w:line="259" w:lineRule="auto"/>
        <w:ind w:right="2"/>
        <w:rPr>
          <w:rFonts w:ascii="Times New Roman" w:hAnsi="Times New Roman" w:cs="Times New Roman"/>
          <w:b/>
          <w:sz w:val="24"/>
          <w:szCs w:val="24"/>
        </w:rPr>
      </w:pPr>
    </w:p>
    <w:p w:rsidR="00B152B8" w:rsidRPr="00E82F77" w:rsidRDefault="00B152B8" w:rsidP="00B152B8">
      <w:pPr>
        <w:spacing w:after="0" w:line="259" w:lineRule="auto"/>
        <w:ind w:right="2"/>
        <w:rPr>
          <w:rFonts w:ascii="Times New Roman" w:hAnsi="Times New Roman" w:cs="Times New Roman"/>
          <w:b/>
          <w:sz w:val="24"/>
          <w:szCs w:val="24"/>
        </w:rPr>
      </w:pPr>
    </w:p>
    <w:p w:rsidR="00001E27" w:rsidRDefault="00001E27" w:rsidP="00B152B8">
      <w:pPr>
        <w:spacing w:after="0" w:line="259" w:lineRule="auto"/>
        <w:ind w:right="2"/>
        <w:rPr>
          <w:rFonts w:ascii="Times New Roman" w:hAnsi="Times New Roman" w:cs="Times New Roman"/>
          <w:b/>
          <w:sz w:val="24"/>
          <w:szCs w:val="24"/>
        </w:rPr>
      </w:pPr>
    </w:p>
    <w:p w:rsidR="00001E27" w:rsidRPr="00E82F77" w:rsidRDefault="00001E27" w:rsidP="00B152B8">
      <w:pPr>
        <w:spacing w:after="0" w:line="259" w:lineRule="auto"/>
        <w:ind w:right="2"/>
        <w:rPr>
          <w:rFonts w:ascii="Times New Roman" w:hAnsi="Times New Roman" w:cs="Times New Roman"/>
          <w:b/>
          <w:sz w:val="24"/>
          <w:szCs w:val="24"/>
        </w:rPr>
      </w:pPr>
    </w:p>
    <w:p w:rsidR="00B152B8" w:rsidRPr="00E82F77" w:rsidRDefault="00B152B8" w:rsidP="00B152B8">
      <w:pPr>
        <w:pStyle w:val="aa"/>
        <w:jc w:val="center"/>
        <w:rPr>
          <w:b/>
        </w:rPr>
      </w:pPr>
      <w:r w:rsidRPr="00E82F77">
        <w:rPr>
          <w:b/>
        </w:rPr>
        <w:t>Паспорт фонда оценочных средств</w:t>
      </w:r>
    </w:p>
    <w:p w:rsidR="00B152B8" w:rsidRPr="00E82F77" w:rsidRDefault="00B152B8" w:rsidP="00B152B8">
      <w:pPr>
        <w:pStyle w:val="aa"/>
        <w:jc w:val="center"/>
        <w:rPr>
          <w:b/>
        </w:rPr>
      </w:pPr>
    </w:p>
    <w:p w:rsidR="00B152B8" w:rsidRPr="00E82F77" w:rsidRDefault="00B152B8" w:rsidP="00B152B8">
      <w:pPr>
        <w:pStyle w:val="aa"/>
        <w:jc w:val="both"/>
        <w:rPr>
          <w:b/>
        </w:rPr>
      </w:pPr>
      <w:r w:rsidRPr="00E82F77">
        <w:rPr>
          <w:b/>
        </w:rPr>
        <w:t xml:space="preserve">          по учебному предмету ОБЖ</w:t>
      </w:r>
    </w:p>
    <w:p w:rsidR="00B152B8" w:rsidRPr="00E82F77" w:rsidRDefault="00B152B8" w:rsidP="00B152B8">
      <w:pPr>
        <w:tabs>
          <w:tab w:val="left" w:pos="4320"/>
        </w:tabs>
        <w:rPr>
          <w:rFonts w:ascii="Times New Roman" w:hAnsi="Times New Roman" w:cs="Times New Roman"/>
          <w:b/>
          <w:sz w:val="24"/>
          <w:szCs w:val="24"/>
        </w:rPr>
      </w:pPr>
      <w:r w:rsidRPr="00E82F77">
        <w:rPr>
          <w:rFonts w:ascii="Times New Roman" w:hAnsi="Times New Roman" w:cs="Times New Roman"/>
          <w:b/>
          <w:sz w:val="24"/>
          <w:szCs w:val="24"/>
        </w:rPr>
        <w:t>Класс 10</w:t>
      </w:r>
      <w:r w:rsidRPr="00E82F77">
        <w:rPr>
          <w:rFonts w:ascii="Times New Roman" w:hAnsi="Times New Roman" w:cs="Times New Roman"/>
          <w:b/>
          <w:sz w:val="24"/>
          <w:szCs w:val="24"/>
        </w:rPr>
        <w:tab/>
      </w:r>
    </w:p>
    <w:p w:rsidR="00B152B8" w:rsidRPr="00E82F77" w:rsidRDefault="00B152B8" w:rsidP="00B152B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2"/>
        <w:gridCol w:w="4751"/>
        <w:gridCol w:w="3685"/>
      </w:tblGrid>
      <w:tr w:rsidR="00B152B8" w:rsidRPr="00E82F77" w:rsidTr="00B152B8">
        <w:trPr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52B8" w:rsidRPr="00E82F77" w:rsidRDefault="00B152B8" w:rsidP="00B152B8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52B8" w:rsidRPr="00E82F77" w:rsidRDefault="00B152B8" w:rsidP="00B152B8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Контролируемые разделы (темы) предмета</w:t>
            </w:r>
            <w:r w:rsidRPr="00E82F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*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2B8" w:rsidRPr="00E82F77" w:rsidRDefault="00B152B8" w:rsidP="00B152B8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B152B8" w:rsidRPr="00E82F77" w:rsidRDefault="00B152B8" w:rsidP="00B152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оценочного средства </w:t>
            </w:r>
          </w:p>
        </w:tc>
      </w:tr>
      <w:tr w:rsidR="00B152B8" w:rsidRPr="00E82F77" w:rsidTr="00B152B8">
        <w:trPr>
          <w:trHeight w:val="443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2B8" w:rsidRPr="00E82F77" w:rsidRDefault="00B152B8" w:rsidP="00B152B8">
            <w:pPr>
              <w:numPr>
                <w:ilvl w:val="0"/>
                <w:numId w:val="48"/>
              </w:numPr>
              <w:suppressAutoHyphens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52B8" w:rsidRPr="00E82F77" w:rsidRDefault="00B152B8" w:rsidP="00B152B8">
            <w:pPr>
              <w:snapToGrid w:val="0"/>
              <w:ind w:firstLine="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2B8" w:rsidRPr="00E82F77" w:rsidRDefault="00B152B8" w:rsidP="00B152B8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</w:t>
            </w:r>
            <w:r w:rsidR="0074681C"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№1</w:t>
            </w: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4681C"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Тест.</w:t>
            </w:r>
          </w:p>
        </w:tc>
      </w:tr>
      <w:tr w:rsidR="00B152B8" w:rsidRPr="00E82F77" w:rsidTr="00B152B8">
        <w:trPr>
          <w:trHeight w:val="549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2B8" w:rsidRPr="00E82F77" w:rsidRDefault="00B152B8" w:rsidP="00B152B8">
            <w:pPr>
              <w:numPr>
                <w:ilvl w:val="0"/>
                <w:numId w:val="48"/>
              </w:numPr>
              <w:suppressAutoHyphens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52B8" w:rsidRPr="00E82F77" w:rsidRDefault="00B152B8" w:rsidP="00B152B8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«Основы безопасности личности, общества и государства»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2B8" w:rsidRPr="00E82F77" w:rsidRDefault="00B152B8" w:rsidP="00B152B8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итогам 1 полугодия</w:t>
            </w:r>
            <w:r w:rsidR="0074681C"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№2</w:t>
            </w: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4681C"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Тест </w:t>
            </w:r>
          </w:p>
        </w:tc>
      </w:tr>
      <w:tr w:rsidR="00B152B8" w:rsidRPr="00E82F77" w:rsidTr="00B152B8">
        <w:trPr>
          <w:trHeight w:val="615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2B8" w:rsidRPr="00E82F77" w:rsidRDefault="00B152B8" w:rsidP="00B152B8">
            <w:pPr>
              <w:numPr>
                <w:ilvl w:val="0"/>
                <w:numId w:val="48"/>
              </w:numPr>
              <w:suppressAutoHyphens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52B8" w:rsidRPr="00E82F77" w:rsidRDefault="00B152B8" w:rsidP="00B152B8">
            <w:pPr>
              <w:pStyle w:val="4"/>
              <w:keepLines w:val="0"/>
              <w:suppressAutoHyphens/>
              <w:snapToGrid w:val="0"/>
              <w:spacing w:before="0" w:line="240" w:lineRule="auto"/>
              <w:ind w:left="25" w:right="0" w:firstLine="0"/>
              <w:jc w:val="left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«</w:t>
            </w:r>
            <w:r w:rsidR="000E7ED5" w:rsidRPr="00E82F7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Обеспечение военной безопасности государства</w:t>
            </w:r>
            <w:r w:rsidRPr="00E82F7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2B8" w:rsidRPr="00E82F77" w:rsidRDefault="00B152B8" w:rsidP="00B152B8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итогам 2 полугодия</w:t>
            </w:r>
            <w:r w:rsidR="0074681C"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№3</w:t>
            </w: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. Тест</w:t>
            </w:r>
          </w:p>
        </w:tc>
      </w:tr>
    </w:tbl>
    <w:p w:rsidR="00B152B8" w:rsidRPr="00E82F77" w:rsidRDefault="00B152B8" w:rsidP="00B152B8">
      <w:pPr>
        <w:rPr>
          <w:rFonts w:ascii="Times New Roman" w:hAnsi="Times New Roman" w:cs="Times New Roman"/>
          <w:b/>
          <w:sz w:val="24"/>
          <w:szCs w:val="24"/>
        </w:rPr>
      </w:pPr>
    </w:p>
    <w:p w:rsidR="00B152B8" w:rsidRPr="00E82F77" w:rsidRDefault="00B152B8" w:rsidP="00B152B8">
      <w:pPr>
        <w:tabs>
          <w:tab w:val="left" w:pos="4320"/>
        </w:tabs>
        <w:rPr>
          <w:rFonts w:ascii="Times New Roman" w:hAnsi="Times New Roman" w:cs="Times New Roman"/>
          <w:b/>
          <w:sz w:val="24"/>
          <w:szCs w:val="24"/>
        </w:rPr>
      </w:pPr>
      <w:r w:rsidRPr="00E82F77">
        <w:rPr>
          <w:rFonts w:ascii="Times New Roman" w:hAnsi="Times New Roman" w:cs="Times New Roman"/>
          <w:b/>
          <w:sz w:val="24"/>
          <w:szCs w:val="24"/>
        </w:rPr>
        <w:t>Класс</w:t>
      </w:r>
      <w:r w:rsidR="000E7ED5" w:rsidRPr="00E82F77">
        <w:rPr>
          <w:rFonts w:ascii="Times New Roman" w:hAnsi="Times New Roman" w:cs="Times New Roman"/>
          <w:b/>
          <w:sz w:val="24"/>
          <w:szCs w:val="24"/>
        </w:rPr>
        <w:t xml:space="preserve"> 11 </w:t>
      </w:r>
      <w:r w:rsidRPr="00E82F77">
        <w:rPr>
          <w:rFonts w:ascii="Times New Roman" w:hAnsi="Times New Roman" w:cs="Times New Roman"/>
          <w:b/>
          <w:sz w:val="24"/>
          <w:szCs w:val="24"/>
        </w:rPr>
        <w:tab/>
      </w:r>
    </w:p>
    <w:p w:rsidR="00B152B8" w:rsidRPr="00E82F77" w:rsidRDefault="00B152B8" w:rsidP="00B152B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2"/>
        <w:gridCol w:w="4751"/>
        <w:gridCol w:w="3685"/>
      </w:tblGrid>
      <w:tr w:rsidR="00B152B8" w:rsidRPr="00E82F77" w:rsidTr="00B152B8">
        <w:trPr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52B8" w:rsidRPr="00E82F77" w:rsidRDefault="00B152B8" w:rsidP="00B152B8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52B8" w:rsidRPr="00E82F77" w:rsidRDefault="00B152B8" w:rsidP="00B152B8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Контролируемые разделы (темы) предмета</w:t>
            </w:r>
            <w:r w:rsidRPr="00E82F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*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2B8" w:rsidRPr="00E82F77" w:rsidRDefault="00B152B8" w:rsidP="00B152B8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B152B8" w:rsidRPr="00E82F77" w:rsidRDefault="00B152B8" w:rsidP="00B152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оценочного средства </w:t>
            </w:r>
          </w:p>
        </w:tc>
      </w:tr>
      <w:tr w:rsidR="00B152B8" w:rsidRPr="00E82F77" w:rsidTr="00B152B8">
        <w:trPr>
          <w:trHeight w:val="443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2B8" w:rsidRPr="00E82F77" w:rsidRDefault="00B152B8" w:rsidP="00B152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52B8" w:rsidRPr="00E82F77" w:rsidRDefault="00B152B8" w:rsidP="00B152B8">
            <w:pPr>
              <w:snapToGrid w:val="0"/>
              <w:ind w:firstLine="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2B8" w:rsidRPr="00E82F77" w:rsidRDefault="00B152B8" w:rsidP="00B152B8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</w:t>
            </w:r>
            <w:r w:rsidR="0074681C"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№1</w:t>
            </w:r>
            <w:r w:rsidR="000E7ED5"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4681C"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7ED5"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</w:p>
        </w:tc>
      </w:tr>
      <w:tr w:rsidR="00B152B8" w:rsidRPr="00E82F77" w:rsidTr="00B152B8">
        <w:trPr>
          <w:trHeight w:val="549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2B8" w:rsidRPr="00E82F77" w:rsidRDefault="00B152B8" w:rsidP="00B152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52B8" w:rsidRPr="00E82F77" w:rsidRDefault="00B152B8" w:rsidP="000E7ED5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E7ED5"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 и здорового образа жизни</w:t>
            </w: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2B8" w:rsidRPr="00E82F77" w:rsidRDefault="00B152B8" w:rsidP="000E7ED5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по итогам 1 </w:t>
            </w:r>
            <w:r w:rsidR="000E7ED5"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полугодия</w:t>
            </w:r>
            <w:r w:rsidR="0074681C"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№2  </w:t>
            </w:r>
            <w:r w:rsidR="000E7ED5"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.Тест</w:t>
            </w:r>
          </w:p>
        </w:tc>
      </w:tr>
      <w:tr w:rsidR="00B152B8" w:rsidRPr="00E82F77" w:rsidTr="00B152B8">
        <w:trPr>
          <w:trHeight w:val="615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2B8" w:rsidRPr="00E82F77" w:rsidRDefault="00B152B8" w:rsidP="00B152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52B8" w:rsidRPr="00E82F77" w:rsidRDefault="00B152B8" w:rsidP="000E7ED5">
            <w:pPr>
              <w:pStyle w:val="4"/>
              <w:keepLines w:val="0"/>
              <w:suppressAutoHyphens/>
              <w:snapToGrid w:val="0"/>
              <w:spacing w:before="0" w:line="240" w:lineRule="auto"/>
              <w:ind w:left="25" w:right="0" w:firstLine="0"/>
              <w:jc w:val="left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«</w:t>
            </w:r>
            <w:r w:rsidR="000E7ED5" w:rsidRPr="00E82F7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Обеспечение военной безопасности государства </w:t>
            </w:r>
            <w:r w:rsidRPr="00E82F7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2B8" w:rsidRPr="00E82F77" w:rsidRDefault="00B152B8" w:rsidP="000E7ED5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по итогам 2 </w:t>
            </w:r>
            <w:r w:rsidR="000E7ED5"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полугодия</w:t>
            </w:r>
            <w:r w:rsidR="0074681C"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№3 .Т</w:t>
            </w:r>
            <w:r w:rsidR="000E7ED5"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ест</w:t>
            </w:r>
          </w:p>
        </w:tc>
      </w:tr>
    </w:tbl>
    <w:p w:rsidR="000E7ED5" w:rsidRPr="00E82F77" w:rsidRDefault="000E7ED5" w:rsidP="00B152B8">
      <w:pPr>
        <w:pStyle w:val="aa"/>
        <w:rPr>
          <w:b/>
        </w:rPr>
      </w:pPr>
    </w:p>
    <w:p w:rsidR="000E7ED5" w:rsidRPr="00E82F77" w:rsidRDefault="000E7ED5" w:rsidP="00B152B8">
      <w:pPr>
        <w:pStyle w:val="aa"/>
        <w:rPr>
          <w:b/>
        </w:rPr>
      </w:pPr>
    </w:p>
    <w:p w:rsidR="00B152B8" w:rsidRPr="00E82F77" w:rsidRDefault="0074681C" w:rsidP="00B152B8">
      <w:pPr>
        <w:pStyle w:val="aa"/>
        <w:jc w:val="center"/>
        <w:rPr>
          <w:b/>
        </w:rPr>
      </w:pPr>
      <w:r w:rsidRPr="00E82F77">
        <w:rPr>
          <w:b/>
        </w:rPr>
        <w:t>П</w:t>
      </w:r>
      <w:r w:rsidR="00B152B8" w:rsidRPr="00E82F77">
        <w:rPr>
          <w:b/>
        </w:rPr>
        <w:t>еречень оценочных средств</w:t>
      </w:r>
    </w:p>
    <w:p w:rsidR="00B152B8" w:rsidRPr="00E82F77" w:rsidRDefault="00B152B8" w:rsidP="00B152B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37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1809"/>
        <w:gridCol w:w="5492"/>
        <w:gridCol w:w="2127"/>
      </w:tblGrid>
      <w:tr w:rsidR="00B152B8" w:rsidRPr="00E82F77" w:rsidTr="00B152B8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52B8" w:rsidRPr="00E82F77" w:rsidRDefault="00B152B8" w:rsidP="00B152B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52B8" w:rsidRPr="00E82F77" w:rsidRDefault="00B152B8" w:rsidP="00B152B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52B8" w:rsidRPr="00E82F77" w:rsidRDefault="00B152B8" w:rsidP="00B152B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2B8" w:rsidRPr="00E82F77" w:rsidRDefault="00B152B8" w:rsidP="00B152B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Представление оценочного средства в фонде </w:t>
            </w:r>
          </w:p>
        </w:tc>
      </w:tr>
      <w:tr w:rsidR="00B152B8" w:rsidRPr="00E82F77" w:rsidTr="00B152B8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52B8" w:rsidRPr="00E82F77" w:rsidRDefault="00B152B8" w:rsidP="00B152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52B8" w:rsidRPr="00E82F77" w:rsidRDefault="00B152B8" w:rsidP="00B152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52B8" w:rsidRPr="00E82F77" w:rsidRDefault="00B152B8" w:rsidP="00B152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52B8" w:rsidRPr="00E82F77" w:rsidRDefault="00B152B8" w:rsidP="00B152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152B8" w:rsidRPr="00E82F77" w:rsidTr="00B152B8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2B8" w:rsidRPr="00E82F77" w:rsidRDefault="00B152B8" w:rsidP="00B152B8">
            <w:pPr>
              <w:numPr>
                <w:ilvl w:val="0"/>
                <w:numId w:val="47"/>
              </w:numPr>
              <w:suppressAutoHyphens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2B8" w:rsidRPr="00E82F77" w:rsidRDefault="00B152B8" w:rsidP="00B152B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="0074681C"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Тест </w:t>
            </w:r>
          </w:p>
        </w:tc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2B8" w:rsidRPr="00E82F77" w:rsidRDefault="00B152B8" w:rsidP="00B152B8">
            <w:pPr>
              <w:snapToGrid w:val="0"/>
              <w:spacing w:after="0" w:line="240" w:lineRule="auto"/>
              <w:ind w:firstLine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2B8" w:rsidRPr="00E82F77" w:rsidRDefault="00B152B8" w:rsidP="00B152B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 контрольных заданий по вариантам </w:t>
            </w:r>
          </w:p>
        </w:tc>
      </w:tr>
    </w:tbl>
    <w:p w:rsidR="00B152B8" w:rsidRPr="00E82F77" w:rsidRDefault="00B152B8" w:rsidP="00B152B8">
      <w:pPr>
        <w:tabs>
          <w:tab w:val="left" w:pos="-567"/>
        </w:tabs>
        <w:spacing w:after="0" w:line="240" w:lineRule="auto"/>
        <w:ind w:left="720" w:right="-7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2B8" w:rsidRPr="00E82F77" w:rsidRDefault="00B152B8" w:rsidP="00B152B8">
      <w:pPr>
        <w:tabs>
          <w:tab w:val="left" w:pos="-567"/>
        </w:tabs>
        <w:spacing w:after="0" w:line="240" w:lineRule="auto"/>
        <w:ind w:left="720" w:right="-7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F77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оценки контрольной работы</w:t>
      </w:r>
    </w:p>
    <w:p w:rsidR="00B152B8" w:rsidRPr="00E82F77" w:rsidRDefault="00B152B8" w:rsidP="00B152B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53"/>
        <w:gridCol w:w="8195"/>
      </w:tblGrid>
      <w:tr w:rsidR="00B152B8" w:rsidRPr="00E82F77" w:rsidTr="00B152B8">
        <w:trPr>
          <w:trHeight w:val="309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2B8" w:rsidRPr="00E82F77" w:rsidRDefault="00B152B8" w:rsidP="00B15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8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2B8" w:rsidRPr="00E82F77" w:rsidRDefault="00B152B8" w:rsidP="00B15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ответа</w:t>
            </w:r>
          </w:p>
        </w:tc>
      </w:tr>
      <w:tr w:rsidR="00B152B8" w:rsidRPr="00E82F77" w:rsidTr="00B152B8">
        <w:trPr>
          <w:trHeight w:val="584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2B8" w:rsidRPr="00E82F77" w:rsidRDefault="00B152B8" w:rsidP="00B152B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«5» - Отлично</w:t>
            </w:r>
          </w:p>
        </w:tc>
        <w:tc>
          <w:tcPr>
            <w:tcW w:w="8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2B8" w:rsidRPr="00E82F77" w:rsidRDefault="00B152B8" w:rsidP="00B152B8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ставится за работу, выполненную полностью без ошибок и недочетов или допустил не более 1 недочета. </w:t>
            </w:r>
          </w:p>
          <w:p w:rsidR="00B152B8" w:rsidRPr="00E82F77" w:rsidRDefault="00B152B8" w:rsidP="00B152B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52B8" w:rsidRPr="00E82F77" w:rsidTr="00B152B8">
        <w:trPr>
          <w:trHeight w:val="988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2B8" w:rsidRPr="00E82F77" w:rsidRDefault="00B152B8" w:rsidP="00B152B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«4» - Хорошо</w:t>
            </w:r>
          </w:p>
        </w:tc>
        <w:tc>
          <w:tcPr>
            <w:tcW w:w="8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2B8" w:rsidRPr="00E82F77" w:rsidRDefault="00B152B8" w:rsidP="00B152B8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ставится за работу, выполненную полностью, но при наличии в ней не более одной негрубой ошибки и одного недочета, не более трех недочетов. </w:t>
            </w:r>
          </w:p>
          <w:p w:rsidR="00B152B8" w:rsidRPr="00E82F77" w:rsidRDefault="00B152B8" w:rsidP="00B152B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52B8" w:rsidRPr="00E82F77" w:rsidTr="00B152B8">
        <w:trPr>
          <w:trHeight w:val="1773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2B8" w:rsidRPr="00E82F77" w:rsidRDefault="00B152B8" w:rsidP="00B152B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«3»- Удовлетвори тельно</w:t>
            </w:r>
          </w:p>
        </w:tc>
        <w:tc>
          <w:tcPr>
            <w:tcW w:w="8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2B8" w:rsidRPr="00E82F77" w:rsidRDefault="00B152B8" w:rsidP="00B152B8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      </w:r>
          </w:p>
          <w:p w:rsidR="00B152B8" w:rsidRPr="00E82F77" w:rsidRDefault="00B152B8" w:rsidP="00B152B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52B8" w:rsidRPr="00E82F77" w:rsidTr="00B152B8">
        <w:trPr>
          <w:trHeight w:val="1042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2B8" w:rsidRPr="00E82F77" w:rsidRDefault="00B152B8" w:rsidP="00B152B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hAnsi="Times New Roman" w:cs="Times New Roman"/>
                <w:b/>
                <w:sz w:val="24"/>
                <w:szCs w:val="24"/>
              </w:rPr>
              <w:t>«2» Неудовлетворительно</w:t>
            </w:r>
          </w:p>
        </w:tc>
        <w:tc>
          <w:tcPr>
            <w:tcW w:w="8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2B8" w:rsidRPr="00E82F77" w:rsidRDefault="00B152B8" w:rsidP="00B152B8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82F7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ставится, если число ошибок и недочетов превысило норму для оценки 3 или правильно выполнено менее 2/3 всей работы.</w:t>
            </w:r>
          </w:p>
          <w:p w:rsidR="00B152B8" w:rsidRPr="00E82F77" w:rsidRDefault="00B152B8" w:rsidP="00B152B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152B8" w:rsidRPr="00E82F77" w:rsidRDefault="00B152B8" w:rsidP="00B152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2B8" w:rsidRPr="00E82F77" w:rsidRDefault="00B152B8" w:rsidP="00B152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52B8" w:rsidRPr="00E82F77" w:rsidRDefault="00B152B8" w:rsidP="00B152B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bookmarkStart w:id="0" w:name="Legend"/>
      <w:bookmarkEnd w:id="0"/>
    </w:p>
    <w:p w:rsidR="00B152B8" w:rsidRPr="00E82F77" w:rsidRDefault="00B152B8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B152B8" w:rsidRPr="00E82F77" w:rsidRDefault="00B152B8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B152B8" w:rsidRPr="00E82F77" w:rsidRDefault="00B152B8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B152B8" w:rsidRPr="00E82F77" w:rsidRDefault="00B152B8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B152B8" w:rsidRPr="00E82F77" w:rsidRDefault="00B152B8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0E7ED5" w:rsidRPr="00E82F77" w:rsidRDefault="000E7ED5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0E7ED5" w:rsidRPr="00E82F77" w:rsidRDefault="000E7ED5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0E7ED5" w:rsidRPr="00E82F77" w:rsidRDefault="000E7ED5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B27D95" w:rsidRPr="00E82F77" w:rsidRDefault="00B27D95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0E7ED5" w:rsidRDefault="000E7ED5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E82F77" w:rsidRDefault="00E82F77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E82F77" w:rsidRDefault="00E82F77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E82F77" w:rsidRDefault="00E82F77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E82F77" w:rsidRDefault="00E82F77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E82F77" w:rsidRDefault="00E82F77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E82F77" w:rsidRDefault="00E82F77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E82F77" w:rsidRDefault="00E82F77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E82F77" w:rsidRDefault="00E82F77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E82F77" w:rsidRDefault="00E82F77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E82F77" w:rsidRDefault="00E82F77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E82F77" w:rsidRDefault="00E82F77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E82F77" w:rsidRDefault="00E82F77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E82F77" w:rsidRDefault="00E82F77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E82F77" w:rsidRDefault="00E82F77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E82F77" w:rsidRDefault="00E82F77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E82F77" w:rsidRDefault="00E82F77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E82F77" w:rsidRDefault="00E82F77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E82F77" w:rsidRDefault="00E82F77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E82F77" w:rsidRDefault="00E82F77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E82F77" w:rsidRDefault="00E82F77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E82F77" w:rsidRDefault="00E82F77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E82F77" w:rsidRDefault="00E82F77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:rsidR="00E82F77" w:rsidRPr="00E82F77" w:rsidRDefault="00E82F77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0E7ED5" w:rsidRPr="00E82F77" w:rsidRDefault="000E7ED5" w:rsidP="00B152B8">
      <w:pPr>
        <w:spacing w:after="0" w:line="240" w:lineRule="auto"/>
        <w:ind w:right="62"/>
        <w:rPr>
          <w:rFonts w:ascii="Times New Roman" w:hAnsi="Times New Roman" w:cs="Times New Roman"/>
          <w:b/>
          <w:sz w:val="24"/>
          <w:szCs w:val="24"/>
        </w:rPr>
      </w:pPr>
    </w:p>
    <w:p w:rsidR="0074681C" w:rsidRPr="00E82F77" w:rsidRDefault="00E247AE" w:rsidP="00A759BD">
      <w:pPr>
        <w:pStyle w:val="aa"/>
      </w:pPr>
      <w:r w:rsidRPr="00E82F77">
        <w:t>ОБЖ .Входная контрольная работа в 10 классе.</w:t>
      </w:r>
    </w:p>
    <w:p w:rsidR="00E247AE" w:rsidRPr="00E82F77" w:rsidRDefault="00E247AE" w:rsidP="00A759BD">
      <w:pPr>
        <w:pStyle w:val="aa"/>
      </w:pPr>
      <w:r w:rsidRPr="00E82F77">
        <w:t>1вариант</w:t>
      </w:r>
    </w:p>
    <w:p w:rsidR="00E247AE" w:rsidRPr="00E82F77" w:rsidRDefault="00E247AE" w:rsidP="00A759BD">
      <w:pPr>
        <w:pStyle w:val="aa"/>
      </w:pPr>
      <w:r w:rsidRPr="00E82F77">
        <w:t>1. Какая из этих организаций была создана первой?</w:t>
      </w:r>
    </w:p>
    <w:p w:rsidR="00E247AE" w:rsidRPr="00E82F77" w:rsidRDefault="00E247AE" w:rsidP="00A759BD">
      <w:pPr>
        <w:pStyle w:val="aa"/>
      </w:pPr>
      <w:r w:rsidRPr="00E82F77">
        <w:t>     А. РСЧС;</w:t>
      </w:r>
    </w:p>
    <w:p w:rsidR="00E247AE" w:rsidRPr="00E82F77" w:rsidRDefault="00E247AE" w:rsidP="00A759BD">
      <w:pPr>
        <w:pStyle w:val="aa"/>
      </w:pPr>
      <w:r w:rsidRPr="00E82F77">
        <w:t>     Б. ГО;</w:t>
      </w:r>
    </w:p>
    <w:p w:rsidR="00E247AE" w:rsidRPr="00E82F77" w:rsidRDefault="00E247AE" w:rsidP="00A759BD">
      <w:pPr>
        <w:pStyle w:val="aa"/>
      </w:pPr>
      <w:r w:rsidRPr="00E82F77">
        <w:t>     В. Корпус спасателей;</w:t>
      </w:r>
    </w:p>
    <w:p w:rsidR="00E247AE" w:rsidRPr="00E82F77" w:rsidRDefault="00E247AE" w:rsidP="00A759BD">
      <w:pPr>
        <w:pStyle w:val="aa"/>
      </w:pPr>
      <w:r w:rsidRPr="00E82F77">
        <w:t>     Г. МЧС.</w:t>
      </w:r>
    </w:p>
    <w:p w:rsidR="00E247AE" w:rsidRPr="00E82F77" w:rsidRDefault="00E247AE" w:rsidP="00A759BD">
      <w:pPr>
        <w:pStyle w:val="aa"/>
      </w:pPr>
      <w:r w:rsidRPr="00E82F77">
        <w:t>2. Законы и другие документы по вопросам защиты населения система РСЧС:</w:t>
      </w:r>
    </w:p>
    <w:p w:rsidR="00E247AE" w:rsidRPr="00E82F77" w:rsidRDefault="00E247AE" w:rsidP="00A759BD">
      <w:pPr>
        <w:pStyle w:val="aa"/>
      </w:pPr>
      <w:r w:rsidRPr="00E82F77">
        <w:t>     А. Изучает;</w:t>
      </w:r>
    </w:p>
    <w:p w:rsidR="00E247AE" w:rsidRPr="00E82F77" w:rsidRDefault="00E247AE" w:rsidP="00A759BD">
      <w:pPr>
        <w:pStyle w:val="aa"/>
      </w:pPr>
      <w:r w:rsidRPr="00E82F77">
        <w:t>     Б. Выполняет;</w:t>
      </w:r>
    </w:p>
    <w:p w:rsidR="00E247AE" w:rsidRPr="00E82F77" w:rsidRDefault="00E247AE" w:rsidP="00A759BD">
      <w:pPr>
        <w:pStyle w:val="aa"/>
      </w:pPr>
      <w:r w:rsidRPr="00E82F77">
        <w:t>     В. Разрабатывает;</w:t>
      </w:r>
    </w:p>
    <w:p w:rsidR="00E247AE" w:rsidRPr="00E82F77" w:rsidRDefault="00E247AE" w:rsidP="00A759BD">
      <w:pPr>
        <w:pStyle w:val="aa"/>
      </w:pPr>
      <w:r w:rsidRPr="00E82F77">
        <w:t>     Г. Согласовывает с Президентом РФ.</w:t>
      </w:r>
    </w:p>
    <w:p w:rsidR="00E247AE" w:rsidRPr="00E82F77" w:rsidRDefault="00E247AE" w:rsidP="00A759BD">
      <w:pPr>
        <w:pStyle w:val="aa"/>
      </w:pPr>
      <w:r w:rsidRPr="00E82F77">
        <w:t>3. РСЧС функционирует в режимах (уберите лишнее):</w:t>
      </w:r>
    </w:p>
    <w:p w:rsidR="00E247AE" w:rsidRPr="00E82F77" w:rsidRDefault="00E247AE" w:rsidP="00A759BD">
      <w:pPr>
        <w:pStyle w:val="aa"/>
      </w:pPr>
      <w:r w:rsidRPr="00E82F77">
        <w:t>     А. Боевой готовности;</w:t>
      </w:r>
    </w:p>
    <w:p w:rsidR="00E247AE" w:rsidRPr="00E82F77" w:rsidRDefault="00E247AE" w:rsidP="00A759BD">
      <w:pPr>
        <w:pStyle w:val="aa"/>
      </w:pPr>
      <w:r w:rsidRPr="00E82F77">
        <w:t>     Б. Повседневной деятельности;</w:t>
      </w:r>
    </w:p>
    <w:p w:rsidR="00E247AE" w:rsidRPr="00E82F77" w:rsidRDefault="00E247AE" w:rsidP="00A759BD">
      <w:pPr>
        <w:pStyle w:val="aa"/>
      </w:pPr>
      <w:r w:rsidRPr="00E82F77">
        <w:t>     В. Повышенной готовности;</w:t>
      </w:r>
    </w:p>
    <w:p w:rsidR="00E247AE" w:rsidRPr="00E82F77" w:rsidRDefault="00E247AE" w:rsidP="00A759BD">
      <w:pPr>
        <w:pStyle w:val="aa"/>
      </w:pPr>
      <w:r w:rsidRPr="00E82F77">
        <w:t>     Г. Чрезвычайной Ситуации.</w:t>
      </w:r>
    </w:p>
    <w:p w:rsidR="00E247AE" w:rsidRPr="00E82F77" w:rsidRDefault="00E247AE" w:rsidP="00A759BD">
      <w:pPr>
        <w:pStyle w:val="aa"/>
      </w:pPr>
      <w:r w:rsidRPr="00E82F77">
        <w:t>4. Какое подразделение не входит в состав сил РСЧС:</w:t>
      </w:r>
    </w:p>
    <w:p w:rsidR="00E247AE" w:rsidRPr="00E82F77" w:rsidRDefault="00E247AE" w:rsidP="00A759BD">
      <w:pPr>
        <w:pStyle w:val="aa"/>
      </w:pPr>
      <w:r w:rsidRPr="00E82F77">
        <w:t>     А. Войска ГО;</w:t>
      </w:r>
    </w:p>
    <w:p w:rsidR="00E247AE" w:rsidRPr="00E82F77" w:rsidRDefault="00E247AE" w:rsidP="00A759BD">
      <w:pPr>
        <w:pStyle w:val="aa"/>
      </w:pPr>
      <w:r w:rsidRPr="00E82F77">
        <w:t>     Б. Инженерные Войска;</w:t>
      </w:r>
    </w:p>
    <w:p w:rsidR="00E247AE" w:rsidRPr="00E82F77" w:rsidRDefault="00E247AE" w:rsidP="00A759BD">
      <w:pPr>
        <w:pStyle w:val="aa"/>
      </w:pPr>
      <w:r w:rsidRPr="00E82F77">
        <w:t>     В. Авиация МЧС РФ;</w:t>
      </w:r>
    </w:p>
    <w:p w:rsidR="00E247AE" w:rsidRPr="00E82F77" w:rsidRDefault="00E247AE" w:rsidP="00A759BD">
      <w:pPr>
        <w:pStyle w:val="aa"/>
      </w:pPr>
      <w:r w:rsidRPr="00E82F77">
        <w:t>     Г. АСНДР.</w:t>
      </w:r>
    </w:p>
    <w:p w:rsidR="00E247AE" w:rsidRPr="00E82F77" w:rsidRDefault="00E247AE" w:rsidP="00A759BD">
      <w:pPr>
        <w:pStyle w:val="aa"/>
      </w:pPr>
      <w:r w:rsidRPr="00E82F77">
        <w:t>5. Международное гуманитарное право выполняет задачи:</w:t>
      </w:r>
    </w:p>
    <w:p w:rsidR="00E247AE" w:rsidRPr="00E82F77" w:rsidRDefault="00E247AE" w:rsidP="00A759BD">
      <w:pPr>
        <w:pStyle w:val="aa"/>
      </w:pPr>
      <w:r w:rsidRPr="00E82F77">
        <w:t>     А. Распределения гуманитарной помощи;</w:t>
      </w:r>
    </w:p>
    <w:p w:rsidR="00E247AE" w:rsidRPr="00E82F77" w:rsidRDefault="00E247AE" w:rsidP="00A759BD">
      <w:pPr>
        <w:pStyle w:val="aa"/>
      </w:pPr>
      <w:r w:rsidRPr="00E82F77">
        <w:t>     Б. Ограничения средств и методов ведения войны;</w:t>
      </w:r>
    </w:p>
    <w:p w:rsidR="00E247AE" w:rsidRPr="00E82F77" w:rsidRDefault="00E247AE" w:rsidP="00A759BD">
      <w:pPr>
        <w:pStyle w:val="aa"/>
      </w:pPr>
      <w:r w:rsidRPr="00E82F77">
        <w:t>     В. Ликвидации последствий военных конфликтов;</w:t>
      </w:r>
    </w:p>
    <w:p w:rsidR="00E247AE" w:rsidRPr="00E82F77" w:rsidRDefault="00E247AE" w:rsidP="00A759BD">
      <w:pPr>
        <w:pStyle w:val="aa"/>
      </w:pPr>
      <w:r w:rsidRPr="00E82F77">
        <w:t>6. Четыре основные Конвенции МГП были приняты международным сообществом:</w:t>
      </w:r>
    </w:p>
    <w:p w:rsidR="00E247AE" w:rsidRPr="00E82F77" w:rsidRDefault="00E247AE" w:rsidP="00A759BD">
      <w:pPr>
        <w:pStyle w:val="aa"/>
      </w:pPr>
      <w:r w:rsidRPr="00E82F77">
        <w:t>     А. В 1941 году;</w:t>
      </w:r>
    </w:p>
    <w:p w:rsidR="00E247AE" w:rsidRPr="00E82F77" w:rsidRDefault="00E247AE" w:rsidP="00A759BD">
      <w:pPr>
        <w:pStyle w:val="aa"/>
      </w:pPr>
      <w:r w:rsidRPr="00E82F77">
        <w:t>     Б. В 1945 году;</w:t>
      </w:r>
    </w:p>
    <w:p w:rsidR="00E247AE" w:rsidRPr="00E82F77" w:rsidRDefault="00E247AE" w:rsidP="00A759BD">
      <w:pPr>
        <w:pStyle w:val="aa"/>
      </w:pPr>
      <w:r w:rsidRPr="00E82F77">
        <w:t>     В. В 1949 году;</w:t>
      </w:r>
    </w:p>
    <w:p w:rsidR="00E247AE" w:rsidRPr="00E82F77" w:rsidRDefault="00E247AE" w:rsidP="00A759BD">
      <w:pPr>
        <w:pStyle w:val="aa"/>
      </w:pPr>
      <w:r w:rsidRPr="00E82F77">
        <w:t>     Г. В 1977 году.</w:t>
      </w:r>
    </w:p>
    <w:p w:rsidR="00E247AE" w:rsidRPr="00E82F77" w:rsidRDefault="00E247AE" w:rsidP="00A759BD">
      <w:pPr>
        <w:pStyle w:val="aa"/>
      </w:pPr>
      <w:r w:rsidRPr="00E82F77">
        <w:t>7. Лица из числа гражданского населения, не участвующие в войне признаются:</w:t>
      </w:r>
    </w:p>
    <w:p w:rsidR="00E247AE" w:rsidRPr="00E82F77" w:rsidRDefault="00E247AE" w:rsidP="00A759BD">
      <w:pPr>
        <w:pStyle w:val="aa"/>
      </w:pPr>
      <w:r w:rsidRPr="00E82F77">
        <w:t>     А. Комбатантами;</w:t>
      </w:r>
    </w:p>
    <w:p w:rsidR="00E247AE" w:rsidRPr="00E82F77" w:rsidRDefault="00E247AE" w:rsidP="00A759BD">
      <w:pPr>
        <w:pStyle w:val="aa"/>
      </w:pPr>
      <w:r w:rsidRPr="00E82F77">
        <w:t>     Б. Военнопленными;</w:t>
      </w:r>
    </w:p>
    <w:p w:rsidR="00E247AE" w:rsidRPr="00E82F77" w:rsidRDefault="00E247AE" w:rsidP="00A759BD">
      <w:pPr>
        <w:pStyle w:val="aa"/>
      </w:pPr>
      <w:r w:rsidRPr="00E82F77">
        <w:t>     В. Мирным населением;</w:t>
      </w:r>
    </w:p>
    <w:p w:rsidR="00E247AE" w:rsidRPr="00E82F77" w:rsidRDefault="00E247AE" w:rsidP="00A759BD">
      <w:pPr>
        <w:pStyle w:val="aa"/>
      </w:pPr>
      <w:r w:rsidRPr="00E82F77">
        <w:t>     Г. Партизанами.</w:t>
      </w:r>
    </w:p>
    <w:p w:rsidR="00E247AE" w:rsidRPr="00E82F77" w:rsidRDefault="00E247AE" w:rsidP="00A759BD">
      <w:pPr>
        <w:pStyle w:val="aa"/>
      </w:pPr>
      <w:r w:rsidRPr="00E82F77">
        <w:t>8. Назовите «лишний» уровень РСЧС:</w:t>
      </w:r>
    </w:p>
    <w:p w:rsidR="00E247AE" w:rsidRPr="00E82F77" w:rsidRDefault="00E247AE" w:rsidP="00A759BD">
      <w:pPr>
        <w:pStyle w:val="aa"/>
      </w:pPr>
      <w:r w:rsidRPr="00E82F77">
        <w:t>     А. Федеральный;</w:t>
      </w:r>
    </w:p>
    <w:p w:rsidR="00E247AE" w:rsidRPr="00E82F77" w:rsidRDefault="00E247AE" w:rsidP="00A759BD">
      <w:pPr>
        <w:pStyle w:val="aa"/>
      </w:pPr>
      <w:r w:rsidRPr="00E82F77">
        <w:t>     Б. Территориальный;</w:t>
      </w:r>
    </w:p>
    <w:p w:rsidR="00E247AE" w:rsidRPr="00E82F77" w:rsidRDefault="00E247AE" w:rsidP="00A759BD">
      <w:pPr>
        <w:pStyle w:val="aa"/>
      </w:pPr>
      <w:r w:rsidRPr="00E82F77">
        <w:t>     В. Местный;</w:t>
      </w:r>
    </w:p>
    <w:p w:rsidR="00E247AE" w:rsidRPr="00E82F77" w:rsidRDefault="00E247AE" w:rsidP="00A759BD">
      <w:pPr>
        <w:pStyle w:val="aa"/>
      </w:pPr>
      <w:r w:rsidRPr="00E82F77">
        <w:t>     Г. Районный.</w:t>
      </w:r>
    </w:p>
    <w:p w:rsidR="00E247AE" w:rsidRPr="00E82F77" w:rsidRDefault="00E247AE" w:rsidP="00A759BD">
      <w:pPr>
        <w:pStyle w:val="aa"/>
      </w:pPr>
      <w:r w:rsidRPr="00E82F77">
        <w:t>9. Режим ЧС в пределах конкретной территории вводится:</w:t>
      </w:r>
    </w:p>
    <w:p w:rsidR="00E247AE" w:rsidRPr="00E82F77" w:rsidRDefault="00E247AE" w:rsidP="00A759BD">
      <w:pPr>
        <w:pStyle w:val="aa"/>
      </w:pPr>
      <w:r w:rsidRPr="00E82F77">
        <w:t>     А. При угрозе возникновения ЧС;</w:t>
      </w:r>
    </w:p>
    <w:p w:rsidR="00E247AE" w:rsidRPr="00E82F77" w:rsidRDefault="00E247AE" w:rsidP="00A759BD">
      <w:pPr>
        <w:pStyle w:val="aa"/>
      </w:pPr>
      <w:r w:rsidRPr="00E82F77">
        <w:t>     Б. При возникновении и ликвидации ЧС;</w:t>
      </w:r>
    </w:p>
    <w:p w:rsidR="00E247AE" w:rsidRPr="00E82F77" w:rsidRDefault="00E247AE" w:rsidP="00A759BD">
      <w:pPr>
        <w:pStyle w:val="aa"/>
      </w:pPr>
      <w:r w:rsidRPr="00E82F77">
        <w:t>     В. При устранении Последствий ЧС.</w:t>
      </w:r>
    </w:p>
    <w:p w:rsidR="00E247AE" w:rsidRPr="00E82F77" w:rsidRDefault="00E247AE" w:rsidP="00A759BD">
      <w:pPr>
        <w:pStyle w:val="aa"/>
      </w:pPr>
      <w:r w:rsidRPr="00E82F77">
        <w:t>10. Какое из подразделений входит в состав РСЧС?</w:t>
      </w:r>
    </w:p>
    <w:p w:rsidR="00E247AE" w:rsidRPr="00E82F77" w:rsidRDefault="00E247AE" w:rsidP="00A759BD">
      <w:pPr>
        <w:pStyle w:val="aa"/>
      </w:pPr>
      <w:r w:rsidRPr="00E82F77">
        <w:t>     А. Патрульно-постовая служба;</w:t>
      </w:r>
    </w:p>
    <w:p w:rsidR="00E247AE" w:rsidRPr="00E82F77" w:rsidRDefault="00E247AE" w:rsidP="00A759BD">
      <w:pPr>
        <w:pStyle w:val="aa"/>
      </w:pPr>
      <w:r w:rsidRPr="00E82F77">
        <w:t>     Б. Лечебно-профилактическая служба;</w:t>
      </w:r>
    </w:p>
    <w:p w:rsidR="0074681C" w:rsidRPr="00E82F77" w:rsidRDefault="00E247AE" w:rsidP="00A759BD">
      <w:pPr>
        <w:pStyle w:val="aa"/>
      </w:pPr>
      <w:r w:rsidRPr="00E82F77">
        <w:t>     В. Поисково-спасательная служба.</w:t>
      </w:r>
    </w:p>
    <w:p w:rsidR="0074681C" w:rsidRPr="00E82F77" w:rsidRDefault="0074681C" w:rsidP="00A759BD">
      <w:pPr>
        <w:pStyle w:val="aa"/>
      </w:pPr>
    </w:p>
    <w:p w:rsidR="0074681C" w:rsidRPr="00E82F77" w:rsidRDefault="0074681C" w:rsidP="00A759BD">
      <w:pPr>
        <w:pStyle w:val="aa"/>
      </w:pPr>
      <w:r w:rsidRPr="00E82F77">
        <w:t>2   Вриант.</w:t>
      </w:r>
    </w:p>
    <w:p w:rsidR="00E247AE" w:rsidRPr="00E82F77" w:rsidRDefault="00E247AE" w:rsidP="00A759BD">
      <w:pPr>
        <w:pStyle w:val="aa"/>
      </w:pPr>
      <w:r w:rsidRPr="00E82F77">
        <w:t>11. Международное гуманитарное право в ходе ведения войны запрещает:</w:t>
      </w:r>
    </w:p>
    <w:p w:rsidR="00E247AE" w:rsidRPr="00E82F77" w:rsidRDefault="00E247AE" w:rsidP="00A759BD">
      <w:pPr>
        <w:pStyle w:val="aa"/>
      </w:pPr>
      <w:r w:rsidRPr="00E82F77">
        <w:t>     А.Захватывать военное имущество сдавшегося противника;</w:t>
      </w:r>
    </w:p>
    <w:p w:rsidR="00E247AE" w:rsidRPr="00E82F77" w:rsidRDefault="00E247AE" w:rsidP="00A759BD">
      <w:pPr>
        <w:pStyle w:val="aa"/>
      </w:pPr>
      <w:r w:rsidRPr="00E82F77">
        <w:t>     Б.Наносить серьезный или долговременный ущерб природной среде;</w:t>
      </w:r>
    </w:p>
    <w:p w:rsidR="00E247AE" w:rsidRPr="00E82F77" w:rsidRDefault="00E247AE" w:rsidP="00A759BD">
      <w:pPr>
        <w:pStyle w:val="aa"/>
      </w:pPr>
      <w:r w:rsidRPr="00E82F77">
        <w:lastRenderedPageBreak/>
        <w:t>     В.Перевозить военнопленных не предназначенным для них транспортом.</w:t>
      </w:r>
    </w:p>
    <w:p w:rsidR="00E247AE" w:rsidRPr="00E82F77" w:rsidRDefault="00E247AE" w:rsidP="00A759BD">
      <w:pPr>
        <w:pStyle w:val="aa"/>
      </w:pPr>
      <w:r w:rsidRPr="00E82F77">
        <w:t>12. Основные Конвенции МГП были приняты в городе:</w:t>
      </w:r>
    </w:p>
    <w:p w:rsidR="00E247AE" w:rsidRPr="00E82F77" w:rsidRDefault="00E247AE" w:rsidP="00A759BD">
      <w:pPr>
        <w:pStyle w:val="aa"/>
      </w:pPr>
      <w:r w:rsidRPr="00E82F77">
        <w:t>     А.Берн;</w:t>
      </w:r>
    </w:p>
    <w:p w:rsidR="00E247AE" w:rsidRPr="00E82F77" w:rsidRDefault="00E247AE" w:rsidP="00A759BD">
      <w:pPr>
        <w:pStyle w:val="aa"/>
      </w:pPr>
      <w:r w:rsidRPr="00E82F77">
        <w:t>     Б. Женева;</w:t>
      </w:r>
    </w:p>
    <w:p w:rsidR="00E247AE" w:rsidRPr="00E82F77" w:rsidRDefault="00E247AE" w:rsidP="00A759BD">
      <w:pPr>
        <w:pStyle w:val="aa"/>
      </w:pPr>
      <w:r w:rsidRPr="00E82F77">
        <w:t>     В. Страсбург;</w:t>
      </w:r>
    </w:p>
    <w:p w:rsidR="00E247AE" w:rsidRPr="00E82F77" w:rsidRDefault="00E247AE" w:rsidP="00A759BD">
      <w:pPr>
        <w:pStyle w:val="aa"/>
      </w:pPr>
      <w:r w:rsidRPr="00E82F77">
        <w:t>     Г. Лондон.</w:t>
      </w:r>
    </w:p>
    <w:p w:rsidR="00E247AE" w:rsidRPr="00E82F77" w:rsidRDefault="00E247AE" w:rsidP="00A759BD">
      <w:pPr>
        <w:pStyle w:val="aa"/>
      </w:pPr>
      <w:r w:rsidRPr="00E82F77">
        <w:t>13.  По определению МГП комбатантом не является:</w:t>
      </w:r>
    </w:p>
    <w:p w:rsidR="00E247AE" w:rsidRPr="00E82F77" w:rsidRDefault="00E247AE" w:rsidP="00A759BD">
      <w:pPr>
        <w:pStyle w:val="aa"/>
      </w:pPr>
      <w:r w:rsidRPr="00E82F77">
        <w:t>     А. Партизан;</w:t>
      </w:r>
    </w:p>
    <w:p w:rsidR="00E247AE" w:rsidRPr="00E82F77" w:rsidRDefault="00E247AE" w:rsidP="00A759BD">
      <w:pPr>
        <w:pStyle w:val="aa"/>
      </w:pPr>
      <w:r w:rsidRPr="00E82F77">
        <w:t>     Б. Раненый генерал;</w:t>
      </w:r>
    </w:p>
    <w:p w:rsidR="00E247AE" w:rsidRPr="00E82F77" w:rsidRDefault="00E247AE" w:rsidP="00A759BD">
      <w:pPr>
        <w:pStyle w:val="aa"/>
      </w:pPr>
      <w:r w:rsidRPr="00E82F77">
        <w:t>     В. Войсковой священник;</w:t>
      </w:r>
    </w:p>
    <w:p w:rsidR="00E247AE" w:rsidRPr="00E82F77" w:rsidRDefault="00E247AE" w:rsidP="00A759BD">
      <w:pPr>
        <w:pStyle w:val="aa"/>
      </w:pPr>
      <w:r w:rsidRPr="00E82F77">
        <w:t>     Г. Официант военной столовой.</w:t>
      </w:r>
    </w:p>
    <w:p w:rsidR="00E247AE" w:rsidRPr="00E82F77" w:rsidRDefault="00E247AE" w:rsidP="00A759BD">
      <w:pPr>
        <w:pStyle w:val="aa"/>
      </w:pPr>
      <w:r w:rsidRPr="00E82F77">
        <w:t>14. К современным средствам поражения не относится:</w:t>
      </w:r>
    </w:p>
    <w:p w:rsidR="00E247AE" w:rsidRPr="00E82F77" w:rsidRDefault="00E247AE" w:rsidP="00A759BD">
      <w:pPr>
        <w:pStyle w:val="aa"/>
      </w:pPr>
      <w:r w:rsidRPr="00E82F77">
        <w:t>     А. Ядерное оружие;</w:t>
      </w:r>
    </w:p>
    <w:p w:rsidR="00E247AE" w:rsidRPr="00E82F77" w:rsidRDefault="00E247AE" w:rsidP="00A759BD">
      <w:pPr>
        <w:pStyle w:val="aa"/>
      </w:pPr>
      <w:r w:rsidRPr="00E82F77">
        <w:t>     Б. Стихийное бедствие;</w:t>
      </w:r>
    </w:p>
    <w:p w:rsidR="00E247AE" w:rsidRPr="00E82F77" w:rsidRDefault="00E247AE" w:rsidP="00A759BD">
      <w:pPr>
        <w:pStyle w:val="aa"/>
      </w:pPr>
      <w:r w:rsidRPr="00E82F77">
        <w:t>     В. Химическое оружие;</w:t>
      </w:r>
    </w:p>
    <w:p w:rsidR="00E247AE" w:rsidRPr="00E82F77" w:rsidRDefault="00E247AE" w:rsidP="00A759BD">
      <w:pPr>
        <w:pStyle w:val="aa"/>
      </w:pPr>
      <w:r w:rsidRPr="00E82F77">
        <w:t>     Г. Бактериологическое оружие.</w:t>
      </w:r>
    </w:p>
    <w:p w:rsidR="00E247AE" w:rsidRPr="00E82F77" w:rsidRDefault="00E247AE" w:rsidP="00A759BD">
      <w:pPr>
        <w:pStyle w:val="aa"/>
      </w:pPr>
      <w:r w:rsidRPr="00E82F77">
        <w:t>15. К коллективным средствам защиты относятся:</w:t>
      </w:r>
    </w:p>
    <w:p w:rsidR="00E247AE" w:rsidRPr="00E82F77" w:rsidRDefault="00E247AE" w:rsidP="00A759BD">
      <w:pPr>
        <w:pStyle w:val="aa"/>
      </w:pPr>
      <w:r w:rsidRPr="00E82F77">
        <w:t>     А. Убежища и ПРУ;</w:t>
      </w:r>
    </w:p>
    <w:p w:rsidR="00E247AE" w:rsidRPr="00E82F77" w:rsidRDefault="00E247AE" w:rsidP="00A759BD">
      <w:pPr>
        <w:pStyle w:val="aa"/>
      </w:pPr>
      <w:r w:rsidRPr="00E82F77">
        <w:t>     Б. Противогазы и респираторы;</w:t>
      </w:r>
    </w:p>
    <w:p w:rsidR="00E247AE" w:rsidRPr="00E82F77" w:rsidRDefault="00E247AE" w:rsidP="00A759BD">
      <w:pPr>
        <w:pStyle w:val="aa"/>
      </w:pPr>
      <w:r w:rsidRPr="00E82F77">
        <w:t>     В. Средства защиты кожи и респираторы;        </w:t>
      </w:r>
    </w:p>
    <w:p w:rsidR="00E247AE" w:rsidRPr="00E82F77" w:rsidRDefault="00E247AE" w:rsidP="00A759BD">
      <w:pPr>
        <w:pStyle w:val="aa"/>
      </w:pPr>
      <w:r w:rsidRPr="00E82F77">
        <w:t>     Г. Всё вышеперечисленное.        </w:t>
      </w:r>
    </w:p>
    <w:p w:rsidR="00E247AE" w:rsidRPr="00E82F77" w:rsidRDefault="00E247AE" w:rsidP="00A759BD">
      <w:pPr>
        <w:pStyle w:val="aa"/>
      </w:pPr>
      <w:r w:rsidRPr="00E82F77">
        <w:t>16. Что не относится к поражающим факторам ядерного взрыва?</w:t>
      </w:r>
    </w:p>
    <w:p w:rsidR="00E247AE" w:rsidRPr="00E82F77" w:rsidRDefault="00E247AE" w:rsidP="00A759BD">
      <w:pPr>
        <w:pStyle w:val="aa"/>
      </w:pPr>
      <w:r w:rsidRPr="00E82F77">
        <w:t>     А. Ударная волна;</w:t>
      </w:r>
    </w:p>
    <w:p w:rsidR="00E247AE" w:rsidRPr="00E82F77" w:rsidRDefault="00E247AE" w:rsidP="00A759BD">
      <w:pPr>
        <w:pStyle w:val="aa"/>
      </w:pPr>
      <w:r w:rsidRPr="00E82F77">
        <w:t>     Б. Световое излучение;</w:t>
      </w:r>
    </w:p>
    <w:p w:rsidR="00E247AE" w:rsidRPr="00E82F77" w:rsidRDefault="00E247AE" w:rsidP="00A759BD">
      <w:pPr>
        <w:pStyle w:val="aa"/>
      </w:pPr>
      <w:r w:rsidRPr="00E82F77">
        <w:t>     В. Тепловое излучение;</w:t>
      </w:r>
    </w:p>
    <w:p w:rsidR="00E247AE" w:rsidRPr="00E82F77" w:rsidRDefault="00E247AE" w:rsidP="00A759BD">
      <w:pPr>
        <w:pStyle w:val="aa"/>
      </w:pPr>
      <w:r w:rsidRPr="00E82F77">
        <w:t>     Г. Электромагнитный импульс.</w:t>
      </w:r>
    </w:p>
    <w:p w:rsidR="00E247AE" w:rsidRPr="00E82F77" w:rsidRDefault="00E247AE" w:rsidP="00A759BD">
      <w:pPr>
        <w:pStyle w:val="aa"/>
      </w:pPr>
      <w:r w:rsidRPr="00E82F77">
        <w:t>17. Какой поражающий фактор не оказывает на человека непосредственного воздействия при применении ядерного оружия:</w:t>
      </w:r>
    </w:p>
    <w:p w:rsidR="00E247AE" w:rsidRPr="00E82F77" w:rsidRDefault="00E247AE" w:rsidP="00A759BD">
      <w:pPr>
        <w:pStyle w:val="aa"/>
      </w:pPr>
      <w:r w:rsidRPr="00E82F77">
        <w:t>     А. Проникающая  радиация;</w:t>
      </w:r>
    </w:p>
    <w:p w:rsidR="00E247AE" w:rsidRPr="00E82F77" w:rsidRDefault="00E247AE" w:rsidP="00A759BD">
      <w:pPr>
        <w:pStyle w:val="aa"/>
      </w:pPr>
      <w:r w:rsidRPr="00E82F77">
        <w:t>     Б. Световое излучение;</w:t>
      </w:r>
    </w:p>
    <w:p w:rsidR="00E247AE" w:rsidRPr="00E82F77" w:rsidRDefault="00E247AE" w:rsidP="00A759BD">
      <w:pPr>
        <w:pStyle w:val="aa"/>
      </w:pPr>
      <w:r w:rsidRPr="00E82F77">
        <w:t>     В. Электромагнитный импульс;</w:t>
      </w:r>
    </w:p>
    <w:p w:rsidR="00E247AE" w:rsidRPr="00E82F77" w:rsidRDefault="00E247AE" w:rsidP="00A759BD">
      <w:pPr>
        <w:pStyle w:val="aa"/>
      </w:pPr>
      <w:r w:rsidRPr="00E82F77">
        <w:t>     Г. Радиоактивное заражение.</w:t>
      </w:r>
    </w:p>
    <w:p w:rsidR="00E247AE" w:rsidRPr="00E82F77" w:rsidRDefault="00E247AE" w:rsidP="00A759BD">
      <w:pPr>
        <w:pStyle w:val="aa"/>
      </w:pPr>
      <w:r w:rsidRPr="00E82F77">
        <w:t>18. Для защиты от проникающей радиации нужно использовать:</w:t>
      </w:r>
    </w:p>
    <w:p w:rsidR="00E247AE" w:rsidRPr="00E82F77" w:rsidRDefault="00E247AE" w:rsidP="00A759BD">
      <w:pPr>
        <w:pStyle w:val="aa"/>
      </w:pPr>
      <w:r w:rsidRPr="00E82F77">
        <w:t>     А. Противогаз, укрытие;</w:t>
      </w:r>
    </w:p>
    <w:p w:rsidR="00E247AE" w:rsidRPr="00E82F77" w:rsidRDefault="00E247AE" w:rsidP="00A759BD">
      <w:pPr>
        <w:pStyle w:val="aa"/>
      </w:pPr>
      <w:r w:rsidRPr="00E82F77">
        <w:t>     Б. Респиратор, убежище;</w:t>
      </w:r>
    </w:p>
    <w:p w:rsidR="00E247AE" w:rsidRPr="00E82F77" w:rsidRDefault="00E247AE" w:rsidP="00A759BD">
      <w:pPr>
        <w:pStyle w:val="aa"/>
      </w:pPr>
      <w:r w:rsidRPr="00E82F77">
        <w:t>     В. Убежище, укрытие;</w:t>
      </w:r>
    </w:p>
    <w:p w:rsidR="00E247AE" w:rsidRPr="00E82F77" w:rsidRDefault="00E247AE" w:rsidP="00A759BD">
      <w:pPr>
        <w:pStyle w:val="aa"/>
      </w:pPr>
      <w:r w:rsidRPr="00E82F77">
        <w:t>     Г. ОЗК.</w:t>
      </w:r>
    </w:p>
    <w:p w:rsidR="00E247AE" w:rsidRPr="00E82F77" w:rsidRDefault="00E247AE" w:rsidP="00A759BD">
      <w:pPr>
        <w:pStyle w:val="aa"/>
      </w:pPr>
      <w:r w:rsidRPr="00E82F77">
        <w:t>19. Оказавшись в зоне химического заражения, вы почувствовали запах горького миндаля. Какое это ОВ?</w:t>
      </w:r>
    </w:p>
    <w:p w:rsidR="00E247AE" w:rsidRPr="00E82F77" w:rsidRDefault="00E247AE" w:rsidP="00A759BD">
      <w:pPr>
        <w:pStyle w:val="aa"/>
      </w:pPr>
      <w:r w:rsidRPr="00E82F77">
        <w:t>     А. Иприт;</w:t>
      </w:r>
    </w:p>
    <w:p w:rsidR="00E247AE" w:rsidRPr="00E82F77" w:rsidRDefault="00E247AE" w:rsidP="00A759BD">
      <w:pPr>
        <w:pStyle w:val="aa"/>
      </w:pPr>
      <w:r w:rsidRPr="00E82F77">
        <w:t>     Б. Синильная кислота;</w:t>
      </w:r>
    </w:p>
    <w:p w:rsidR="00E247AE" w:rsidRPr="00E82F77" w:rsidRDefault="00E247AE" w:rsidP="00A759BD">
      <w:pPr>
        <w:pStyle w:val="aa"/>
      </w:pPr>
      <w:r w:rsidRPr="00E82F77">
        <w:t>     В. Фосген;</w:t>
      </w:r>
    </w:p>
    <w:p w:rsidR="00E247AE" w:rsidRPr="00E82F77" w:rsidRDefault="00E247AE" w:rsidP="00A759BD">
      <w:pPr>
        <w:pStyle w:val="aa"/>
      </w:pPr>
      <w:r w:rsidRPr="00E82F77">
        <w:t>     Г. Зарин.</w:t>
      </w:r>
    </w:p>
    <w:p w:rsidR="00E247AE" w:rsidRPr="00E82F77" w:rsidRDefault="00E247AE" w:rsidP="00A759BD">
      <w:pPr>
        <w:pStyle w:val="aa"/>
      </w:pPr>
      <w:r w:rsidRPr="00E82F77">
        <w:t>20. Заражающими средствами бактериологического оружия не являются:</w:t>
      </w:r>
    </w:p>
    <w:p w:rsidR="00E247AE" w:rsidRPr="00E82F77" w:rsidRDefault="00E247AE" w:rsidP="00A759BD">
      <w:pPr>
        <w:pStyle w:val="aa"/>
      </w:pPr>
      <w:r w:rsidRPr="00E82F77">
        <w:t>     А. Бактерии;</w:t>
      </w:r>
    </w:p>
    <w:p w:rsidR="00E247AE" w:rsidRPr="00E82F77" w:rsidRDefault="00E247AE" w:rsidP="00A759BD">
      <w:pPr>
        <w:pStyle w:val="aa"/>
      </w:pPr>
      <w:r w:rsidRPr="00E82F77">
        <w:t>     Б. Вирусы;</w:t>
      </w:r>
    </w:p>
    <w:p w:rsidR="00E247AE" w:rsidRPr="00E82F77" w:rsidRDefault="00E247AE" w:rsidP="00A759BD">
      <w:pPr>
        <w:pStyle w:val="aa"/>
      </w:pPr>
      <w:r w:rsidRPr="00E82F77">
        <w:t>     В. Грибы;</w:t>
      </w:r>
    </w:p>
    <w:p w:rsidR="00E247AE" w:rsidRPr="00E82F77" w:rsidRDefault="00E247AE" w:rsidP="00A759BD">
      <w:pPr>
        <w:pStyle w:val="aa"/>
      </w:pPr>
      <w:r w:rsidRPr="00E82F77">
        <w:t>     Г. Токсины</w:t>
      </w:r>
    </w:p>
    <w:p w:rsidR="0074681C" w:rsidRPr="00E82F77" w:rsidRDefault="0074681C" w:rsidP="00A759BD">
      <w:pPr>
        <w:pStyle w:val="aa"/>
      </w:pPr>
    </w:p>
    <w:p w:rsidR="00E247AE" w:rsidRPr="00E82F77" w:rsidRDefault="00E247AE" w:rsidP="00A759BD">
      <w:pPr>
        <w:pStyle w:val="aa"/>
      </w:pPr>
      <w:r w:rsidRPr="00E82F77">
        <w:t>Ответы: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30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:rsidR="00E247AE" w:rsidRPr="00E82F77" w:rsidTr="002075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1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2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3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4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5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6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7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8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9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10</w:t>
            </w:r>
          </w:p>
        </w:tc>
      </w:tr>
      <w:tr w:rsidR="00E247AE" w:rsidRPr="00E82F77" w:rsidTr="002075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Б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В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А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Б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Б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В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В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Г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А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В</w:t>
            </w:r>
          </w:p>
        </w:tc>
      </w:tr>
      <w:tr w:rsidR="00EF3175" w:rsidRPr="00E82F77" w:rsidTr="002075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F3175" w:rsidRPr="00E82F77" w:rsidRDefault="00EF3175" w:rsidP="00A759BD">
            <w:pPr>
              <w:pStyle w:val="aa"/>
            </w:pPr>
          </w:p>
          <w:p w:rsidR="00EF3175" w:rsidRPr="00E82F77" w:rsidRDefault="00EF3175" w:rsidP="00A759BD">
            <w:pPr>
              <w:pStyle w:val="aa"/>
            </w:pPr>
          </w:p>
          <w:p w:rsidR="00EF3175" w:rsidRPr="00E82F77" w:rsidRDefault="00EF3175" w:rsidP="00A759BD">
            <w:pPr>
              <w:pStyle w:val="aa"/>
            </w:pPr>
          </w:p>
        </w:tc>
        <w:tc>
          <w:tcPr>
            <w:tcW w:w="0" w:type="auto"/>
            <w:vAlign w:val="center"/>
            <w:hideMark/>
          </w:tcPr>
          <w:p w:rsidR="00EF3175" w:rsidRPr="00E82F77" w:rsidRDefault="00EF3175" w:rsidP="00A759BD">
            <w:pPr>
              <w:pStyle w:val="aa"/>
            </w:pPr>
          </w:p>
        </w:tc>
        <w:tc>
          <w:tcPr>
            <w:tcW w:w="0" w:type="auto"/>
            <w:vAlign w:val="center"/>
            <w:hideMark/>
          </w:tcPr>
          <w:p w:rsidR="00EF3175" w:rsidRPr="00E82F77" w:rsidRDefault="00EF3175" w:rsidP="00A759BD">
            <w:pPr>
              <w:pStyle w:val="aa"/>
            </w:pPr>
          </w:p>
        </w:tc>
        <w:tc>
          <w:tcPr>
            <w:tcW w:w="0" w:type="auto"/>
            <w:vAlign w:val="center"/>
            <w:hideMark/>
          </w:tcPr>
          <w:p w:rsidR="00EF3175" w:rsidRPr="00E82F77" w:rsidRDefault="00EF3175" w:rsidP="00A759BD">
            <w:pPr>
              <w:pStyle w:val="aa"/>
            </w:pPr>
          </w:p>
        </w:tc>
        <w:tc>
          <w:tcPr>
            <w:tcW w:w="0" w:type="auto"/>
            <w:vAlign w:val="center"/>
            <w:hideMark/>
          </w:tcPr>
          <w:p w:rsidR="00EF3175" w:rsidRPr="00E82F77" w:rsidRDefault="00EF3175" w:rsidP="00A759BD">
            <w:pPr>
              <w:pStyle w:val="aa"/>
            </w:pPr>
          </w:p>
        </w:tc>
        <w:tc>
          <w:tcPr>
            <w:tcW w:w="0" w:type="auto"/>
            <w:vAlign w:val="center"/>
            <w:hideMark/>
          </w:tcPr>
          <w:p w:rsidR="00EF3175" w:rsidRPr="00E82F77" w:rsidRDefault="00EF3175" w:rsidP="00A759BD">
            <w:pPr>
              <w:pStyle w:val="aa"/>
            </w:pPr>
          </w:p>
        </w:tc>
        <w:tc>
          <w:tcPr>
            <w:tcW w:w="0" w:type="auto"/>
            <w:vAlign w:val="center"/>
            <w:hideMark/>
          </w:tcPr>
          <w:p w:rsidR="00EF3175" w:rsidRPr="00E82F77" w:rsidRDefault="00EF3175" w:rsidP="00A759BD">
            <w:pPr>
              <w:pStyle w:val="aa"/>
            </w:pPr>
          </w:p>
        </w:tc>
        <w:tc>
          <w:tcPr>
            <w:tcW w:w="0" w:type="auto"/>
            <w:vAlign w:val="center"/>
            <w:hideMark/>
          </w:tcPr>
          <w:p w:rsidR="00EF3175" w:rsidRPr="00E82F77" w:rsidRDefault="00EF3175" w:rsidP="00A759BD">
            <w:pPr>
              <w:pStyle w:val="aa"/>
            </w:pPr>
          </w:p>
        </w:tc>
        <w:tc>
          <w:tcPr>
            <w:tcW w:w="0" w:type="auto"/>
            <w:vAlign w:val="center"/>
            <w:hideMark/>
          </w:tcPr>
          <w:p w:rsidR="00EF3175" w:rsidRPr="00E82F77" w:rsidRDefault="00EF3175" w:rsidP="00A759BD">
            <w:pPr>
              <w:pStyle w:val="aa"/>
            </w:pPr>
          </w:p>
        </w:tc>
        <w:tc>
          <w:tcPr>
            <w:tcW w:w="0" w:type="auto"/>
            <w:vAlign w:val="center"/>
            <w:hideMark/>
          </w:tcPr>
          <w:p w:rsidR="00EF3175" w:rsidRPr="00E82F77" w:rsidRDefault="00EF3175" w:rsidP="00A759BD">
            <w:pPr>
              <w:pStyle w:val="aa"/>
            </w:pPr>
          </w:p>
        </w:tc>
      </w:tr>
      <w:tr w:rsidR="00E247AE" w:rsidRPr="00E82F77" w:rsidTr="002075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11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F3175" w:rsidP="00A759BD">
            <w:pPr>
              <w:pStyle w:val="aa"/>
            </w:pPr>
            <w:r w:rsidRPr="00E82F77">
              <w:t xml:space="preserve"> </w:t>
            </w:r>
            <w:r w:rsidR="00E247AE" w:rsidRPr="00E82F77">
              <w:t>12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13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14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15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16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17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18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19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20</w:t>
            </w:r>
          </w:p>
        </w:tc>
      </w:tr>
      <w:tr w:rsidR="00E247AE" w:rsidRPr="00E82F77" w:rsidTr="002075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lastRenderedPageBreak/>
              <w:t>Б</w:t>
            </w:r>
            <w:r w:rsidR="00EF3175" w:rsidRPr="00E82F77">
              <w:t xml:space="preserve">                                                    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Б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В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Б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А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В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В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В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Б</w:t>
            </w:r>
          </w:p>
        </w:tc>
        <w:tc>
          <w:tcPr>
            <w:tcW w:w="0" w:type="auto"/>
            <w:vAlign w:val="center"/>
            <w:hideMark/>
          </w:tcPr>
          <w:p w:rsidR="00E247AE" w:rsidRPr="00E82F77" w:rsidRDefault="00E247AE" w:rsidP="00A759BD">
            <w:pPr>
              <w:pStyle w:val="aa"/>
            </w:pPr>
            <w:r w:rsidRPr="00E82F77">
              <w:t>В</w:t>
            </w:r>
          </w:p>
        </w:tc>
      </w:tr>
    </w:tbl>
    <w:p w:rsidR="00EF3175" w:rsidRPr="00E82F77" w:rsidRDefault="00EF3175" w:rsidP="00A759BD">
      <w:pPr>
        <w:pStyle w:val="aa"/>
        <w:rPr>
          <w:color w:val="000000"/>
        </w:rPr>
      </w:pPr>
    </w:p>
    <w:p w:rsidR="00187A15" w:rsidRPr="00E82F77" w:rsidRDefault="00187A15" w:rsidP="00A759BD">
      <w:pPr>
        <w:pStyle w:val="aa"/>
        <w:rPr>
          <w:color w:val="000000"/>
        </w:rPr>
      </w:pPr>
    </w:p>
    <w:p w:rsidR="00EF3175" w:rsidRPr="00E82F77" w:rsidRDefault="00402A64" w:rsidP="00A759BD">
      <w:pPr>
        <w:pStyle w:val="aa"/>
        <w:rPr>
          <w:bCs/>
          <w:color w:val="646464"/>
        </w:rPr>
      </w:pPr>
      <w:r w:rsidRPr="00E82F77">
        <w:rPr>
          <w:bCs/>
          <w:color w:val="646464"/>
        </w:rPr>
        <w:t>10 клас</w:t>
      </w:r>
      <w:r w:rsidR="00EF3175" w:rsidRPr="00E82F77">
        <w:rPr>
          <w:bCs/>
          <w:color w:val="646464"/>
        </w:rPr>
        <w:t>с. Контрольная работа №</w:t>
      </w:r>
      <w:r w:rsidR="0042039F" w:rsidRPr="00E82F77">
        <w:rPr>
          <w:bCs/>
          <w:color w:val="646464"/>
        </w:rPr>
        <w:t xml:space="preserve">2 </w:t>
      </w:r>
      <w:r w:rsidR="00D54687" w:rsidRPr="00E82F77">
        <w:rPr>
          <w:bCs/>
          <w:color w:val="646464"/>
        </w:rPr>
        <w:t xml:space="preserve">За </w:t>
      </w:r>
      <w:r w:rsidR="00271178" w:rsidRPr="00E82F77">
        <w:rPr>
          <w:bCs/>
          <w:color w:val="646464"/>
        </w:rPr>
        <w:t>первое полугодие .</w:t>
      </w:r>
      <w:r w:rsidR="00207597" w:rsidRPr="00E82F77">
        <w:rPr>
          <w:bCs/>
          <w:color w:val="646464"/>
        </w:rPr>
        <w:t>Тест</w:t>
      </w:r>
      <w:r w:rsidR="00EF3175" w:rsidRPr="00E82F77">
        <w:rPr>
          <w:bCs/>
          <w:color w:val="646464"/>
        </w:rPr>
        <w:t>.</w:t>
      </w:r>
    </w:p>
    <w:p w:rsidR="00402A64" w:rsidRPr="00E82F77" w:rsidRDefault="00207597" w:rsidP="00A759BD">
      <w:pPr>
        <w:pStyle w:val="aa"/>
        <w:rPr>
          <w:color w:val="646464"/>
        </w:rPr>
      </w:pPr>
      <w:r w:rsidRPr="00E82F77">
        <w:rPr>
          <w:bCs/>
          <w:color w:val="646464"/>
        </w:rPr>
        <w:t>1-</w:t>
      </w:r>
      <w:r w:rsidR="0042039F">
        <w:rPr>
          <w:bCs/>
          <w:color w:val="646464"/>
        </w:rPr>
        <w:t>вариа</w:t>
      </w:r>
      <w:r w:rsidR="00402A64" w:rsidRPr="00E82F77">
        <w:rPr>
          <w:bCs/>
          <w:color w:val="646464"/>
        </w:rPr>
        <w:t>т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 </w:t>
      </w:r>
      <w:r w:rsidR="0042039F">
        <w:rPr>
          <w:bCs/>
          <w:color w:val="646464"/>
        </w:rPr>
        <w:t>1.     О</w:t>
      </w:r>
      <w:r w:rsidRPr="00E82F77">
        <w:rPr>
          <w:bCs/>
          <w:color w:val="646464"/>
        </w:rPr>
        <w:t>асное техногенное происшествие, создающее угрозу жизни и здоровью людей и приводящее к разрушению зданий, оборудования и транспорта называют: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А. Катастрофа.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Б. Авария.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В. Поломка.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bCs/>
          <w:color w:val="646464"/>
        </w:rPr>
        <w:t>2      Авария на магистральном трубопроводе считается: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А. Утечкой.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Б. Транспортной аварией.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В. Гидродинамической аварией.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bCs/>
          <w:color w:val="646464"/>
        </w:rPr>
        <w:t>3. Какой из перечисленных объектов не относится к пожаро- взрывоопасным?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А. Автозаправка.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Б. Мукомольный цех.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В. Спичечная фабрика.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Г. Охотничье хозяйство.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Д. Малярный цех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bCs/>
          <w:color w:val="646464"/>
        </w:rPr>
        <w:t>4. Расположите поражающие факторы взрыва в порядке возрастания опасности воздействия на человека: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А. Ударная волна.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Б. Детонационная волна.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В. Действие продуктов взрыва.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Г. Разлет осколков.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bCs/>
          <w:color w:val="646464"/>
        </w:rPr>
        <w:t>5. Источником воспламенения не может быть: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А. Петарда.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Б.Пустая бутылка.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В. Батарея отопления.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Г. Электрочайник.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bCs/>
          <w:color w:val="646464"/>
        </w:rPr>
        <w:t>6. Понижение концентрации кислорода во время пожара приводит к: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А.Повышенной панике.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Б.Обморокам пострадавших.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В. Увеличению высоты пламени.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Г. Изменению цвета дыма.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bCs/>
          <w:color w:val="646464"/>
        </w:rPr>
        <w:t>7. Дверь в задымленное помещение рекомендуется открывать: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А.Резким пинком.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Б.Предварительно полив водой.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В. Осторожно, придерживая корпусом.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Г. Накрывшись с головой мокрой тканью.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bCs/>
          <w:color w:val="646464"/>
        </w:rPr>
        <w:t>8. Оказавшись в завале рекомендуется: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А. Немедленно выбираться самостоятельно.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Б. Оценив обстановку, разбирать проход.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В. Оставаться на месте, подавая сигналы стуком или криком.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Г. Разжечь костер для привлечения внимания спасателей.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bCs/>
          <w:color w:val="646464"/>
        </w:rPr>
        <w:t>9. Чтобы избежать отравления дымом необходимо: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А. Максимально задержать дыхание.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Б. Дышать только носом.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В. Дышать через какую-либо трубку или шланг.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Г. Дышать через мокрую ткань.</w:t>
      </w:r>
    </w:p>
    <w:p w:rsidR="00402A64" w:rsidRPr="00E82F77" w:rsidRDefault="00402A64" w:rsidP="00A759BD">
      <w:pPr>
        <w:pStyle w:val="aa"/>
        <w:rPr>
          <w:color w:val="646464"/>
        </w:rPr>
      </w:pP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bCs/>
          <w:color w:val="646464"/>
        </w:rPr>
        <w:t>10. Оказавшись в паникующей толпе необходимо: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А. Громко уговаривать людей не беспокоиться.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Б. Двигаться вместе со всеми, смещаясь к краю толпы.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В. Упасть на землю и выползать.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lastRenderedPageBreak/>
        <w:t>Г. Отвлечь внимание громким криком «Караул!».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bCs/>
          <w:color w:val="646464"/>
        </w:rPr>
        <w:t>11.Расставьте эти организации в порядке очередности их создания: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А.РСЧС.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Б.ГО.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В.Корпус спасателей.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Г. МЧС.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bCs/>
          <w:color w:val="646464"/>
        </w:rPr>
        <w:t>12.Законы и другие документы по вопросам защиты населения система РСЧС: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А. Изучает.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Б.Выполняет.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В.Разрабатывает.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Г. Согласовывает с Президентом РФ.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bCs/>
          <w:color w:val="646464"/>
        </w:rPr>
        <w:t>13.РСЧС функционирует в режимах: (уберите лишнее).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А. Боевой готовности.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Б. Повседневной деятельности.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В. Повышенной готовности.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Г. Режиме Чрезвычайной Ситуации.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bCs/>
          <w:color w:val="646464"/>
        </w:rPr>
        <w:t>14.Какое подразделение не входит в состав сил РСЧС.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А. Войска ГО.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Б. Инженерные Войска.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В Авиация МЧС РФ.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bCs/>
          <w:color w:val="646464"/>
        </w:rPr>
        <w:t>15.В эксплуатации авиапредприятия РСЧС находятся: (уберите лишнее).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А. Самолеты для высадки десанта.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Б. Пожарные гидропланы.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В. Самолеты радиоэлектронной борьбы.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Г. Вертолеты для распыления хим. препаратов.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bCs/>
          <w:color w:val="646464"/>
        </w:rPr>
        <w:t>16.Международное гуманитарное право выполняет задачи: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А. Распределения гуманитарной помощи.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Б. Ограничения средств и методов ведения войны.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В. Ликвидации последствий военных конфликтов.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bCs/>
          <w:color w:val="646464"/>
        </w:rPr>
        <w:t>17. Четыре основные Конвенции МГП были приняты международным сообществом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А. В 1941 году.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Б. В 1945 году.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В. В 1949 году.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color w:val="646464"/>
        </w:rPr>
        <w:t>Г. В 1977 году.</w:t>
      </w:r>
    </w:p>
    <w:p w:rsidR="00402A64" w:rsidRPr="00E82F77" w:rsidRDefault="00402A64" w:rsidP="00A759BD">
      <w:pPr>
        <w:pStyle w:val="aa"/>
        <w:rPr>
          <w:color w:val="646464"/>
        </w:rPr>
      </w:pPr>
      <w:r w:rsidRPr="00E82F77">
        <w:rPr>
          <w:bCs/>
          <w:color w:val="646464"/>
        </w:rPr>
        <w:t>18.Лица из числа гражданского населения, не участвующие в войне признаются:</w:t>
      </w:r>
    </w:p>
    <w:p w:rsidR="00402A64" w:rsidRPr="00E82F77" w:rsidRDefault="00402A64" w:rsidP="00A759BD">
      <w:pPr>
        <w:pStyle w:val="aa"/>
        <w:rPr>
          <w:ins w:id="2" w:author="Unknown"/>
          <w:color w:val="646464"/>
        </w:rPr>
      </w:pPr>
      <w:ins w:id="3" w:author="Unknown">
        <w:r w:rsidRPr="00E82F77">
          <w:rPr>
            <w:color w:val="646464"/>
          </w:rPr>
          <w:t>А. Комбатант</w:t>
        </w:r>
      </w:ins>
    </w:p>
    <w:p w:rsidR="00402A64" w:rsidRPr="00E82F77" w:rsidRDefault="00402A64" w:rsidP="00A759BD">
      <w:pPr>
        <w:pStyle w:val="aa"/>
        <w:rPr>
          <w:ins w:id="4" w:author="Unknown"/>
          <w:color w:val="646464"/>
        </w:rPr>
      </w:pPr>
      <w:ins w:id="5" w:author="Unknown">
        <w:r w:rsidRPr="00E82F77">
          <w:rPr>
            <w:color w:val="646464"/>
          </w:rPr>
          <w:t>Б. Военнопленными.</w:t>
        </w:r>
      </w:ins>
    </w:p>
    <w:p w:rsidR="00402A64" w:rsidRPr="00E82F77" w:rsidRDefault="00402A64" w:rsidP="00A759BD">
      <w:pPr>
        <w:pStyle w:val="aa"/>
        <w:rPr>
          <w:ins w:id="6" w:author="Unknown"/>
          <w:color w:val="646464"/>
        </w:rPr>
      </w:pPr>
      <w:ins w:id="7" w:author="Unknown">
        <w:r w:rsidRPr="00E82F77">
          <w:rPr>
            <w:color w:val="646464"/>
          </w:rPr>
          <w:t>В. Мирным населением.</w:t>
        </w:r>
      </w:ins>
    </w:p>
    <w:p w:rsidR="00402A64" w:rsidRPr="00E82F77" w:rsidRDefault="00402A64" w:rsidP="00A759BD">
      <w:pPr>
        <w:pStyle w:val="aa"/>
        <w:rPr>
          <w:ins w:id="8" w:author="Unknown"/>
          <w:color w:val="646464"/>
        </w:rPr>
      </w:pPr>
      <w:ins w:id="9" w:author="Unknown">
        <w:r w:rsidRPr="00E82F77">
          <w:rPr>
            <w:color w:val="646464"/>
          </w:rPr>
          <w:t>Г. Партизанами.</w:t>
        </w:r>
      </w:ins>
    </w:p>
    <w:p w:rsidR="00402A64" w:rsidRPr="00E82F77" w:rsidRDefault="00402A64" w:rsidP="00A759BD">
      <w:pPr>
        <w:pStyle w:val="aa"/>
        <w:rPr>
          <w:ins w:id="10" w:author="Unknown"/>
          <w:color w:val="646464"/>
        </w:rPr>
      </w:pPr>
      <w:ins w:id="11" w:author="Unknown">
        <w:r w:rsidRPr="00E82F77">
          <w:rPr>
            <w:bCs/>
            <w:color w:val="646464"/>
          </w:rPr>
          <w:t>19. Тяжелораненых военнопленных необходимо:</w:t>
        </w:r>
      </w:ins>
    </w:p>
    <w:p w:rsidR="00402A64" w:rsidRPr="00E82F77" w:rsidRDefault="00402A64" w:rsidP="00A759BD">
      <w:pPr>
        <w:pStyle w:val="aa"/>
        <w:rPr>
          <w:ins w:id="12" w:author="Unknown"/>
          <w:color w:val="646464"/>
        </w:rPr>
      </w:pPr>
      <w:ins w:id="13" w:author="Unknown">
        <w:r w:rsidRPr="00E82F77">
          <w:rPr>
            <w:color w:val="646464"/>
          </w:rPr>
          <w:t>А. Лечить перед отправкой в спецлагерь.</w:t>
        </w:r>
      </w:ins>
    </w:p>
    <w:p w:rsidR="00402A64" w:rsidRPr="00E82F77" w:rsidRDefault="00402A64" w:rsidP="00A759BD">
      <w:pPr>
        <w:pStyle w:val="aa"/>
        <w:rPr>
          <w:ins w:id="14" w:author="Unknown"/>
          <w:color w:val="646464"/>
        </w:rPr>
      </w:pPr>
      <w:ins w:id="15" w:author="Unknown">
        <w:r w:rsidRPr="00E82F77">
          <w:rPr>
            <w:color w:val="646464"/>
          </w:rPr>
          <w:t>Б. Использовать только на легких работах.</w:t>
        </w:r>
      </w:ins>
    </w:p>
    <w:p w:rsidR="00402A64" w:rsidRPr="00E82F77" w:rsidRDefault="00402A64" w:rsidP="00A759BD">
      <w:pPr>
        <w:pStyle w:val="aa"/>
        <w:rPr>
          <w:ins w:id="16" w:author="Unknown"/>
          <w:color w:val="646464"/>
        </w:rPr>
      </w:pPr>
      <w:ins w:id="17" w:author="Unknown">
        <w:r w:rsidRPr="00E82F77">
          <w:rPr>
            <w:color w:val="646464"/>
          </w:rPr>
          <w:t>В. Отправить на родину.</w:t>
        </w:r>
      </w:ins>
    </w:p>
    <w:p w:rsidR="00402A64" w:rsidRPr="00E82F77" w:rsidRDefault="00402A64" w:rsidP="00A759BD">
      <w:pPr>
        <w:pStyle w:val="aa"/>
        <w:rPr>
          <w:ins w:id="18" w:author="Unknown"/>
          <w:color w:val="646464"/>
        </w:rPr>
      </w:pPr>
      <w:ins w:id="19" w:author="Unknown">
        <w:r w:rsidRPr="00E82F77">
          <w:rPr>
            <w:bCs/>
            <w:color w:val="646464"/>
          </w:rPr>
          <w:t>20. Изображая на вагоне с боеприпасами «красный крест» командир эшелона нарушает:</w:t>
        </w:r>
      </w:ins>
    </w:p>
    <w:p w:rsidR="00402A64" w:rsidRPr="00E82F77" w:rsidRDefault="00402A64" w:rsidP="00A759BD">
      <w:pPr>
        <w:pStyle w:val="aa"/>
        <w:rPr>
          <w:ins w:id="20" w:author="Unknown"/>
          <w:color w:val="646464"/>
        </w:rPr>
      </w:pPr>
      <w:ins w:id="21" w:author="Unknown">
        <w:r w:rsidRPr="00E82F77">
          <w:rPr>
            <w:color w:val="646464"/>
          </w:rPr>
          <w:t>А. Правила маскировки оружия.</w:t>
        </w:r>
      </w:ins>
    </w:p>
    <w:p w:rsidR="00402A64" w:rsidRPr="00E82F77" w:rsidRDefault="00402A64" w:rsidP="00A759BD">
      <w:pPr>
        <w:pStyle w:val="aa"/>
        <w:rPr>
          <w:ins w:id="22" w:author="Unknown"/>
          <w:color w:val="646464"/>
        </w:rPr>
      </w:pPr>
      <w:ins w:id="23" w:author="Unknown">
        <w:r w:rsidRPr="00E82F77">
          <w:rPr>
            <w:color w:val="646464"/>
          </w:rPr>
          <w:t>Б. Постановление ООН о содействии медицине.</w:t>
        </w:r>
      </w:ins>
    </w:p>
    <w:p w:rsidR="00A759BD" w:rsidRPr="00E82F77" w:rsidRDefault="00402A64" w:rsidP="00A759BD">
      <w:pPr>
        <w:pStyle w:val="aa"/>
        <w:rPr>
          <w:color w:val="646464"/>
        </w:rPr>
      </w:pPr>
      <w:ins w:id="24" w:author="Unknown">
        <w:r w:rsidRPr="00E82F77">
          <w:rPr>
            <w:color w:val="646464"/>
          </w:rPr>
          <w:t>В. Нормы Международного гуманитарного права.</w:t>
        </w:r>
      </w:ins>
    </w:p>
    <w:p w:rsidR="00A759BD" w:rsidRPr="00E82F77" w:rsidRDefault="00A759BD" w:rsidP="00A759BD">
      <w:pPr>
        <w:pStyle w:val="aa"/>
        <w:rPr>
          <w:ins w:id="25" w:author="Unknown"/>
          <w:color w:val="646464"/>
        </w:rPr>
      </w:pPr>
    </w:p>
    <w:p w:rsidR="00402A64" w:rsidRPr="00E82F77" w:rsidRDefault="00B27D95" w:rsidP="00A759BD">
      <w:pPr>
        <w:pStyle w:val="aa"/>
        <w:rPr>
          <w:ins w:id="26" w:author="Unknown"/>
          <w:color w:val="646464"/>
        </w:rPr>
      </w:pPr>
      <w:r w:rsidRPr="00E82F77">
        <w:rPr>
          <w:color w:val="646464"/>
        </w:rPr>
        <w:t xml:space="preserve">Вариант </w:t>
      </w:r>
      <w:ins w:id="27" w:author="Unknown">
        <w:r w:rsidR="00402A64" w:rsidRPr="00E82F77">
          <w:rPr>
            <w:bCs/>
            <w:color w:val="646464"/>
          </w:rPr>
          <w:t>№2</w:t>
        </w:r>
      </w:ins>
    </w:p>
    <w:p w:rsidR="00402A64" w:rsidRPr="00E82F77" w:rsidRDefault="00402A64" w:rsidP="00A759BD">
      <w:pPr>
        <w:pStyle w:val="aa"/>
        <w:rPr>
          <w:ins w:id="28" w:author="Unknown"/>
          <w:color w:val="646464"/>
        </w:rPr>
      </w:pPr>
      <w:ins w:id="29" w:author="Unknown">
        <w:r w:rsidRPr="00E82F77">
          <w:rPr>
            <w:bCs/>
            <w:color w:val="646464"/>
          </w:rPr>
          <w:t>1.    Происшествие, повлекшее тяжелые последствия и человеческие жертвы называют:</w:t>
        </w:r>
      </w:ins>
    </w:p>
    <w:p w:rsidR="00402A64" w:rsidRPr="00E82F77" w:rsidRDefault="00402A64" w:rsidP="00A759BD">
      <w:pPr>
        <w:pStyle w:val="aa"/>
        <w:rPr>
          <w:ins w:id="30" w:author="Unknown"/>
          <w:color w:val="646464"/>
        </w:rPr>
      </w:pPr>
      <w:ins w:id="31" w:author="Unknown">
        <w:r w:rsidRPr="00E82F77">
          <w:rPr>
            <w:color w:val="646464"/>
          </w:rPr>
          <w:t>А. Аварией на транспорте.</w:t>
        </w:r>
      </w:ins>
    </w:p>
    <w:p w:rsidR="00402A64" w:rsidRPr="00E82F77" w:rsidRDefault="00402A64" w:rsidP="00A759BD">
      <w:pPr>
        <w:pStyle w:val="aa"/>
        <w:rPr>
          <w:ins w:id="32" w:author="Unknown"/>
          <w:color w:val="646464"/>
        </w:rPr>
      </w:pPr>
      <w:ins w:id="33" w:author="Unknown">
        <w:r w:rsidRPr="00E82F77">
          <w:rPr>
            <w:color w:val="646464"/>
          </w:rPr>
          <w:t>Б. Экологическим нарушением среды обитания.</w:t>
        </w:r>
      </w:ins>
    </w:p>
    <w:p w:rsidR="00402A64" w:rsidRPr="00E82F77" w:rsidRDefault="00402A64" w:rsidP="00A759BD">
      <w:pPr>
        <w:pStyle w:val="aa"/>
        <w:rPr>
          <w:ins w:id="34" w:author="Unknown"/>
          <w:color w:val="646464"/>
        </w:rPr>
      </w:pPr>
      <w:ins w:id="35" w:author="Unknown">
        <w:r w:rsidRPr="00E82F77">
          <w:rPr>
            <w:color w:val="646464"/>
          </w:rPr>
          <w:t>В. Катастрофой.</w:t>
        </w:r>
      </w:ins>
    </w:p>
    <w:p w:rsidR="00402A64" w:rsidRPr="00E82F77" w:rsidRDefault="00402A64" w:rsidP="00A759BD">
      <w:pPr>
        <w:pStyle w:val="aa"/>
        <w:rPr>
          <w:ins w:id="36" w:author="Unknown"/>
          <w:color w:val="646464"/>
        </w:rPr>
      </w:pPr>
      <w:ins w:id="37" w:author="Unknown">
        <w:r w:rsidRPr="00E82F77">
          <w:rPr>
            <w:bCs/>
            <w:color w:val="646464"/>
          </w:rPr>
          <w:t> 2.    Гибель «Титаника» можно считать:</w:t>
        </w:r>
      </w:ins>
    </w:p>
    <w:p w:rsidR="00402A64" w:rsidRPr="00E82F77" w:rsidRDefault="00402A64" w:rsidP="00A759BD">
      <w:pPr>
        <w:pStyle w:val="aa"/>
        <w:rPr>
          <w:ins w:id="38" w:author="Unknown"/>
          <w:color w:val="646464"/>
        </w:rPr>
      </w:pPr>
      <w:ins w:id="39" w:author="Unknown">
        <w:r w:rsidRPr="00E82F77">
          <w:rPr>
            <w:color w:val="646464"/>
          </w:rPr>
          <w:t>А. Гидродинамической аварией.</w:t>
        </w:r>
      </w:ins>
    </w:p>
    <w:p w:rsidR="00402A64" w:rsidRPr="00E82F77" w:rsidRDefault="00402A64" w:rsidP="00A759BD">
      <w:pPr>
        <w:pStyle w:val="aa"/>
        <w:rPr>
          <w:ins w:id="40" w:author="Unknown"/>
          <w:color w:val="646464"/>
        </w:rPr>
      </w:pPr>
      <w:ins w:id="41" w:author="Unknown">
        <w:r w:rsidRPr="00E82F77">
          <w:rPr>
            <w:color w:val="646464"/>
          </w:rPr>
          <w:t>Б. Диверсией.</w:t>
        </w:r>
      </w:ins>
    </w:p>
    <w:p w:rsidR="00402A64" w:rsidRPr="00E82F77" w:rsidRDefault="00402A64" w:rsidP="00A759BD">
      <w:pPr>
        <w:pStyle w:val="aa"/>
        <w:rPr>
          <w:ins w:id="42" w:author="Unknown"/>
          <w:color w:val="646464"/>
        </w:rPr>
      </w:pPr>
      <w:ins w:id="43" w:author="Unknown">
        <w:r w:rsidRPr="00E82F77">
          <w:rPr>
            <w:color w:val="646464"/>
          </w:rPr>
          <w:lastRenderedPageBreak/>
          <w:t>В. Транспортной аварией(Катастрофой).</w:t>
        </w:r>
      </w:ins>
    </w:p>
    <w:p w:rsidR="00402A64" w:rsidRPr="00E82F77" w:rsidRDefault="00402A64" w:rsidP="00A759BD">
      <w:pPr>
        <w:pStyle w:val="aa"/>
        <w:rPr>
          <w:ins w:id="44" w:author="Unknown"/>
          <w:color w:val="646464"/>
        </w:rPr>
      </w:pPr>
      <w:ins w:id="45" w:author="Unknown">
        <w:r w:rsidRPr="00E82F77">
          <w:rPr>
            <w:bCs/>
            <w:color w:val="646464"/>
          </w:rPr>
          <w:t> 3.    Потенциально-опасным объектом называют:</w:t>
        </w:r>
      </w:ins>
    </w:p>
    <w:p w:rsidR="00402A64" w:rsidRPr="00E82F77" w:rsidRDefault="00402A64" w:rsidP="00A759BD">
      <w:pPr>
        <w:pStyle w:val="aa"/>
        <w:rPr>
          <w:ins w:id="46" w:author="Unknown"/>
          <w:color w:val="646464"/>
        </w:rPr>
      </w:pPr>
      <w:ins w:id="47" w:author="Unknown">
        <w:r w:rsidRPr="00E82F77">
          <w:rPr>
            <w:color w:val="646464"/>
          </w:rPr>
          <w:t>А. Особо охраняемый объект.</w:t>
        </w:r>
      </w:ins>
    </w:p>
    <w:p w:rsidR="00402A64" w:rsidRPr="00E82F77" w:rsidRDefault="00402A64" w:rsidP="00A759BD">
      <w:pPr>
        <w:pStyle w:val="aa"/>
        <w:rPr>
          <w:ins w:id="48" w:author="Unknown"/>
          <w:color w:val="646464"/>
        </w:rPr>
      </w:pPr>
      <w:ins w:id="49" w:author="Unknown">
        <w:r w:rsidRPr="00E82F77">
          <w:rPr>
            <w:color w:val="646464"/>
          </w:rPr>
          <w:t>Б. Предприятие, на котором возможны хищения опасных веществ.</w:t>
        </w:r>
      </w:ins>
    </w:p>
    <w:p w:rsidR="00402A64" w:rsidRPr="00E82F77" w:rsidRDefault="00402A64" w:rsidP="00A759BD">
      <w:pPr>
        <w:pStyle w:val="aa"/>
        <w:rPr>
          <w:ins w:id="50" w:author="Unknown"/>
          <w:color w:val="646464"/>
        </w:rPr>
      </w:pPr>
      <w:ins w:id="51" w:author="Unknown">
        <w:r w:rsidRPr="00E82F77">
          <w:rPr>
            <w:color w:val="646464"/>
          </w:rPr>
          <w:t>В. Предприятие, на котором возможны аварийные ситуации.</w:t>
        </w:r>
      </w:ins>
    </w:p>
    <w:p w:rsidR="00402A64" w:rsidRPr="00E82F77" w:rsidRDefault="00402A64" w:rsidP="00A759BD">
      <w:pPr>
        <w:pStyle w:val="aa"/>
        <w:rPr>
          <w:ins w:id="52" w:author="Unknown"/>
          <w:color w:val="646464"/>
        </w:rPr>
      </w:pPr>
      <w:ins w:id="53" w:author="Unknown">
        <w:r w:rsidRPr="00E82F77">
          <w:rPr>
            <w:bCs/>
            <w:color w:val="646464"/>
          </w:rPr>
          <w:t> 4.    Услышав сигнал «Внимание всем!» необходимо:</w:t>
        </w:r>
      </w:ins>
    </w:p>
    <w:p w:rsidR="00402A64" w:rsidRPr="00E82F77" w:rsidRDefault="00402A64" w:rsidP="00A759BD">
      <w:pPr>
        <w:pStyle w:val="aa"/>
        <w:rPr>
          <w:ins w:id="54" w:author="Unknown"/>
          <w:color w:val="646464"/>
        </w:rPr>
      </w:pPr>
      <w:ins w:id="55" w:author="Unknown">
        <w:r w:rsidRPr="00E82F77">
          <w:rPr>
            <w:color w:val="646464"/>
          </w:rPr>
          <w:t>А. Спуститься в подвал.</w:t>
        </w:r>
      </w:ins>
    </w:p>
    <w:p w:rsidR="00402A64" w:rsidRPr="00E82F77" w:rsidRDefault="00402A64" w:rsidP="00A759BD">
      <w:pPr>
        <w:pStyle w:val="aa"/>
        <w:rPr>
          <w:ins w:id="56" w:author="Unknown"/>
          <w:color w:val="646464"/>
        </w:rPr>
      </w:pPr>
      <w:ins w:id="57" w:author="Unknown">
        <w:r w:rsidRPr="00E82F77">
          <w:rPr>
            <w:color w:val="646464"/>
          </w:rPr>
          <w:t>Б. Позвонить всем знакомым и предупредить об опасности.</w:t>
        </w:r>
      </w:ins>
    </w:p>
    <w:p w:rsidR="00402A64" w:rsidRPr="00E82F77" w:rsidRDefault="00402A64" w:rsidP="00A759BD">
      <w:pPr>
        <w:pStyle w:val="aa"/>
        <w:rPr>
          <w:ins w:id="58" w:author="Unknown"/>
          <w:color w:val="646464"/>
        </w:rPr>
      </w:pPr>
      <w:ins w:id="59" w:author="Unknown">
        <w:r w:rsidRPr="00E82F77">
          <w:rPr>
            <w:color w:val="646464"/>
          </w:rPr>
          <w:t>В. Включить радио или ТВ, прослушать рекомендации.</w:t>
        </w:r>
      </w:ins>
    </w:p>
    <w:p w:rsidR="00402A64" w:rsidRPr="00E82F77" w:rsidRDefault="00402A64" w:rsidP="00A759BD">
      <w:pPr>
        <w:pStyle w:val="aa"/>
        <w:rPr>
          <w:ins w:id="60" w:author="Unknown"/>
          <w:color w:val="646464"/>
        </w:rPr>
      </w:pPr>
      <w:ins w:id="61" w:author="Unknown">
        <w:r w:rsidRPr="00E82F77">
          <w:rPr>
            <w:bCs/>
            <w:color w:val="646464"/>
          </w:rPr>
          <w:t> 5.    При взрыве наиболее пострадают:</w:t>
        </w:r>
      </w:ins>
    </w:p>
    <w:p w:rsidR="00402A64" w:rsidRPr="00E82F77" w:rsidRDefault="00402A64" w:rsidP="00A759BD">
      <w:pPr>
        <w:pStyle w:val="aa"/>
        <w:rPr>
          <w:ins w:id="62" w:author="Unknown"/>
          <w:color w:val="646464"/>
        </w:rPr>
      </w:pPr>
      <w:ins w:id="63" w:author="Unknown">
        <w:r w:rsidRPr="00E82F77">
          <w:rPr>
            <w:color w:val="646464"/>
          </w:rPr>
          <w:t>А. Самые высокие здания.</w:t>
        </w:r>
      </w:ins>
    </w:p>
    <w:p w:rsidR="00402A64" w:rsidRPr="00E82F77" w:rsidRDefault="00402A64" w:rsidP="00A759BD">
      <w:pPr>
        <w:pStyle w:val="aa"/>
        <w:rPr>
          <w:ins w:id="64" w:author="Unknown"/>
          <w:color w:val="646464"/>
        </w:rPr>
      </w:pPr>
      <w:ins w:id="65" w:author="Unknown">
        <w:r w:rsidRPr="00E82F77">
          <w:rPr>
            <w:color w:val="646464"/>
          </w:rPr>
          <w:t>Б. Гаражи.</w:t>
        </w:r>
      </w:ins>
    </w:p>
    <w:p w:rsidR="00402A64" w:rsidRPr="00E82F77" w:rsidRDefault="00402A64" w:rsidP="00A759BD">
      <w:pPr>
        <w:pStyle w:val="aa"/>
        <w:rPr>
          <w:ins w:id="66" w:author="Unknown"/>
          <w:color w:val="646464"/>
        </w:rPr>
      </w:pPr>
      <w:ins w:id="67" w:author="Unknown">
        <w:r w:rsidRPr="00E82F77">
          <w:rPr>
            <w:color w:val="646464"/>
          </w:rPr>
          <w:t>В. Подвалы и чердаки жилых домов.</w:t>
        </w:r>
      </w:ins>
    </w:p>
    <w:p w:rsidR="00402A64" w:rsidRPr="00E82F77" w:rsidRDefault="00402A64" w:rsidP="00A759BD">
      <w:pPr>
        <w:pStyle w:val="aa"/>
        <w:rPr>
          <w:ins w:id="68" w:author="Unknown"/>
          <w:color w:val="646464"/>
        </w:rPr>
      </w:pPr>
      <w:ins w:id="69" w:author="Unknown">
        <w:r w:rsidRPr="00E82F77">
          <w:rPr>
            <w:color w:val="646464"/>
          </w:rPr>
          <w:t>Д. Домашние животные.</w:t>
        </w:r>
      </w:ins>
    </w:p>
    <w:p w:rsidR="00402A64" w:rsidRPr="00E82F77" w:rsidRDefault="00402A64" w:rsidP="00A759BD">
      <w:pPr>
        <w:pStyle w:val="aa"/>
        <w:rPr>
          <w:ins w:id="70" w:author="Unknown"/>
          <w:color w:val="646464"/>
        </w:rPr>
      </w:pPr>
      <w:ins w:id="71" w:author="Unknown">
        <w:r w:rsidRPr="00E82F77">
          <w:rPr>
            <w:bCs/>
            <w:color w:val="646464"/>
          </w:rPr>
          <w:t> 6.    Окислителем при горении обычно бывает:</w:t>
        </w:r>
      </w:ins>
    </w:p>
    <w:p w:rsidR="00402A64" w:rsidRPr="00E82F77" w:rsidRDefault="00402A64" w:rsidP="00A759BD">
      <w:pPr>
        <w:pStyle w:val="aa"/>
        <w:rPr>
          <w:ins w:id="72" w:author="Unknown"/>
          <w:color w:val="646464"/>
        </w:rPr>
      </w:pPr>
      <w:ins w:id="73" w:author="Unknown">
        <w:r w:rsidRPr="00E82F77">
          <w:rPr>
            <w:color w:val="646464"/>
          </w:rPr>
          <w:t>А. Лимонная кислота.</w:t>
        </w:r>
      </w:ins>
    </w:p>
    <w:p w:rsidR="00402A64" w:rsidRPr="00E82F77" w:rsidRDefault="00402A64" w:rsidP="00A759BD">
      <w:pPr>
        <w:pStyle w:val="aa"/>
        <w:rPr>
          <w:ins w:id="74" w:author="Unknown"/>
          <w:color w:val="646464"/>
        </w:rPr>
      </w:pPr>
      <w:ins w:id="75" w:author="Unknown">
        <w:r w:rsidRPr="00E82F77">
          <w:rPr>
            <w:color w:val="646464"/>
          </w:rPr>
          <w:t>Б.  Кислород воздуха.</w:t>
        </w:r>
      </w:ins>
    </w:p>
    <w:p w:rsidR="00402A64" w:rsidRPr="00E82F77" w:rsidRDefault="00402A64" w:rsidP="00A759BD">
      <w:pPr>
        <w:pStyle w:val="aa"/>
        <w:rPr>
          <w:ins w:id="76" w:author="Unknown"/>
          <w:color w:val="646464"/>
        </w:rPr>
      </w:pPr>
      <w:ins w:id="77" w:author="Unknown">
        <w:r w:rsidRPr="00E82F77">
          <w:rPr>
            <w:color w:val="646464"/>
          </w:rPr>
          <w:t>В. Уксусная эссенция.</w:t>
        </w:r>
      </w:ins>
    </w:p>
    <w:p w:rsidR="00402A64" w:rsidRPr="00E82F77" w:rsidRDefault="00402A64" w:rsidP="00A759BD">
      <w:pPr>
        <w:pStyle w:val="aa"/>
        <w:rPr>
          <w:ins w:id="78" w:author="Unknown"/>
          <w:color w:val="646464"/>
        </w:rPr>
      </w:pPr>
      <w:ins w:id="79" w:author="Unknown">
        <w:r w:rsidRPr="00E82F77">
          <w:rPr>
            <w:bCs/>
            <w:color w:val="646464"/>
          </w:rPr>
          <w:t> 7.    Возгорание телевизора в квартире считают:</w:t>
        </w:r>
      </w:ins>
    </w:p>
    <w:p w:rsidR="00402A64" w:rsidRPr="00E82F77" w:rsidRDefault="00402A64" w:rsidP="00A759BD">
      <w:pPr>
        <w:pStyle w:val="aa"/>
        <w:rPr>
          <w:ins w:id="80" w:author="Unknown"/>
          <w:color w:val="646464"/>
        </w:rPr>
      </w:pPr>
      <w:ins w:id="81" w:author="Unknown">
        <w:r w:rsidRPr="00E82F77">
          <w:rPr>
            <w:color w:val="646464"/>
          </w:rPr>
          <w:t>А.Техногенным происшествием.</w:t>
        </w:r>
      </w:ins>
    </w:p>
    <w:p w:rsidR="00402A64" w:rsidRPr="00E82F77" w:rsidRDefault="00402A64" w:rsidP="00A759BD">
      <w:pPr>
        <w:pStyle w:val="aa"/>
        <w:rPr>
          <w:ins w:id="82" w:author="Unknown"/>
          <w:color w:val="646464"/>
        </w:rPr>
      </w:pPr>
      <w:ins w:id="83" w:author="Unknown">
        <w:r w:rsidRPr="00E82F77">
          <w:rPr>
            <w:color w:val="646464"/>
          </w:rPr>
          <w:t>Б. Внутренним пожаром.</w:t>
        </w:r>
      </w:ins>
    </w:p>
    <w:p w:rsidR="00402A64" w:rsidRPr="00E82F77" w:rsidRDefault="00402A64" w:rsidP="00A759BD">
      <w:pPr>
        <w:pStyle w:val="aa"/>
        <w:rPr>
          <w:ins w:id="84" w:author="Unknown"/>
          <w:color w:val="646464"/>
        </w:rPr>
      </w:pPr>
      <w:ins w:id="85" w:author="Unknown">
        <w:r w:rsidRPr="00E82F77">
          <w:rPr>
            <w:color w:val="646464"/>
          </w:rPr>
          <w:t>В. Скрытым возгоранием.</w:t>
        </w:r>
      </w:ins>
    </w:p>
    <w:p w:rsidR="00402A64" w:rsidRPr="00E82F77" w:rsidRDefault="00402A64" w:rsidP="00A759BD">
      <w:pPr>
        <w:pStyle w:val="aa"/>
        <w:rPr>
          <w:ins w:id="86" w:author="Unknown"/>
          <w:color w:val="646464"/>
        </w:rPr>
      </w:pPr>
      <w:ins w:id="87" w:author="Unknown">
        <w:r w:rsidRPr="00E82F77">
          <w:rPr>
            <w:bCs/>
            <w:color w:val="646464"/>
          </w:rPr>
          <w:t> 8.    Вторичным поражающим фактором взрыва можно назвать:</w:t>
        </w:r>
      </w:ins>
    </w:p>
    <w:p w:rsidR="00402A64" w:rsidRPr="00E82F77" w:rsidRDefault="00402A64" w:rsidP="00A759BD">
      <w:pPr>
        <w:pStyle w:val="aa"/>
        <w:rPr>
          <w:ins w:id="88" w:author="Unknown"/>
          <w:color w:val="646464"/>
        </w:rPr>
      </w:pPr>
      <w:ins w:id="89" w:author="Unknown">
        <w:r w:rsidRPr="00E82F77">
          <w:rPr>
            <w:color w:val="646464"/>
          </w:rPr>
          <w:t>А. Затраты на восстановление имущества.</w:t>
        </w:r>
      </w:ins>
    </w:p>
    <w:p w:rsidR="00402A64" w:rsidRPr="00E82F77" w:rsidRDefault="00402A64" w:rsidP="00A759BD">
      <w:pPr>
        <w:pStyle w:val="aa"/>
        <w:rPr>
          <w:ins w:id="90" w:author="Unknown"/>
          <w:color w:val="646464"/>
        </w:rPr>
      </w:pPr>
      <w:ins w:id="91" w:author="Unknown">
        <w:r w:rsidRPr="00E82F77">
          <w:rPr>
            <w:color w:val="646464"/>
          </w:rPr>
          <w:t>Б. Ущерб, нанесенный владельцу.</w:t>
        </w:r>
      </w:ins>
    </w:p>
    <w:p w:rsidR="00402A64" w:rsidRPr="00E82F77" w:rsidRDefault="00402A64" w:rsidP="00A759BD">
      <w:pPr>
        <w:pStyle w:val="aa"/>
        <w:rPr>
          <w:ins w:id="92" w:author="Unknown"/>
          <w:color w:val="646464"/>
        </w:rPr>
      </w:pPr>
      <w:ins w:id="93" w:author="Unknown">
        <w:r w:rsidRPr="00E82F77">
          <w:rPr>
            <w:color w:val="646464"/>
          </w:rPr>
          <w:t>В. Разлет осколков стекол и обломков.</w:t>
        </w:r>
      </w:ins>
    </w:p>
    <w:p w:rsidR="00402A64" w:rsidRPr="00E82F77" w:rsidRDefault="00402A64" w:rsidP="00A759BD">
      <w:pPr>
        <w:pStyle w:val="aa"/>
        <w:rPr>
          <w:ins w:id="94" w:author="Unknown"/>
          <w:color w:val="646464"/>
        </w:rPr>
      </w:pPr>
      <w:ins w:id="95" w:author="Unknown">
        <w:r w:rsidRPr="00E82F77">
          <w:rPr>
            <w:bCs/>
            <w:color w:val="646464"/>
          </w:rPr>
          <w:t> 9.    Если пожар в соседней квартире – правильнее поступить так:</w:t>
        </w:r>
      </w:ins>
    </w:p>
    <w:p w:rsidR="00402A64" w:rsidRPr="00E82F77" w:rsidRDefault="00402A64" w:rsidP="00A759BD">
      <w:pPr>
        <w:pStyle w:val="aa"/>
        <w:rPr>
          <w:ins w:id="96" w:author="Unknown"/>
          <w:color w:val="646464"/>
        </w:rPr>
      </w:pPr>
      <w:ins w:id="97" w:author="Unknown">
        <w:r w:rsidRPr="00E82F77">
          <w:rPr>
            <w:color w:val="646464"/>
          </w:rPr>
          <w:t>А. Подняться на крышу и ждать спасателей.</w:t>
        </w:r>
      </w:ins>
    </w:p>
    <w:p w:rsidR="00402A64" w:rsidRPr="00E82F77" w:rsidRDefault="00402A64" w:rsidP="00A759BD">
      <w:pPr>
        <w:pStyle w:val="aa"/>
        <w:rPr>
          <w:ins w:id="98" w:author="Unknown"/>
          <w:color w:val="646464"/>
        </w:rPr>
      </w:pPr>
      <w:ins w:id="99" w:author="Unknown">
        <w:r w:rsidRPr="00E82F77">
          <w:rPr>
            <w:color w:val="646464"/>
          </w:rPr>
          <w:t>Б. Связать простыни и шторы и попытаться спуститься на землю.</w:t>
        </w:r>
      </w:ins>
    </w:p>
    <w:p w:rsidR="00402A64" w:rsidRPr="00E82F77" w:rsidRDefault="00402A64" w:rsidP="00A759BD">
      <w:pPr>
        <w:pStyle w:val="aa"/>
        <w:rPr>
          <w:ins w:id="100" w:author="Unknown"/>
          <w:color w:val="646464"/>
        </w:rPr>
      </w:pPr>
      <w:ins w:id="101" w:author="Unknown">
        <w:r w:rsidRPr="00E82F77">
          <w:rPr>
            <w:color w:val="646464"/>
          </w:rPr>
          <w:t>В. Вызвав пожарных, не предпринимать никаких действий.</w:t>
        </w:r>
      </w:ins>
    </w:p>
    <w:p w:rsidR="00402A64" w:rsidRPr="00E82F77" w:rsidRDefault="00402A64" w:rsidP="00A759BD">
      <w:pPr>
        <w:pStyle w:val="aa"/>
        <w:rPr>
          <w:ins w:id="102" w:author="Unknown"/>
          <w:color w:val="646464"/>
        </w:rPr>
      </w:pPr>
      <w:ins w:id="103" w:author="Unknown">
        <w:r w:rsidRPr="00E82F77">
          <w:rPr>
            <w:bCs/>
            <w:color w:val="646464"/>
          </w:rPr>
          <w:t>10. Если на человеке загорелась одежда, вы:</w:t>
        </w:r>
      </w:ins>
    </w:p>
    <w:p w:rsidR="00402A64" w:rsidRPr="00E82F77" w:rsidRDefault="00402A64" w:rsidP="00A759BD">
      <w:pPr>
        <w:pStyle w:val="aa"/>
        <w:rPr>
          <w:ins w:id="104" w:author="Unknown"/>
          <w:color w:val="646464"/>
        </w:rPr>
      </w:pPr>
      <w:ins w:id="105" w:author="Unknown">
        <w:r w:rsidRPr="00E82F77">
          <w:rPr>
            <w:color w:val="646464"/>
          </w:rPr>
          <w:t>А. Завернете его с головой в покрывало или одеяло.</w:t>
        </w:r>
      </w:ins>
    </w:p>
    <w:p w:rsidR="00402A64" w:rsidRPr="00E82F77" w:rsidRDefault="00402A64" w:rsidP="00A759BD">
      <w:pPr>
        <w:pStyle w:val="aa"/>
        <w:rPr>
          <w:ins w:id="106" w:author="Unknown"/>
          <w:color w:val="646464"/>
        </w:rPr>
      </w:pPr>
      <w:ins w:id="107" w:author="Unknown">
        <w:r w:rsidRPr="00E82F77">
          <w:rPr>
            <w:color w:val="646464"/>
          </w:rPr>
          <w:t>Б. Быстро разрежете на нем одежду острым ножом.</w:t>
        </w:r>
      </w:ins>
    </w:p>
    <w:p w:rsidR="00402A64" w:rsidRPr="00E82F77" w:rsidRDefault="00402A64" w:rsidP="00A759BD">
      <w:pPr>
        <w:pStyle w:val="aa"/>
        <w:rPr>
          <w:ins w:id="108" w:author="Unknown"/>
          <w:color w:val="646464"/>
        </w:rPr>
      </w:pPr>
      <w:ins w:id="109" w:author="Unknown">
        <w:r w:rsidRPr="00E82F77">
          <w:rPr>
            <w:color w:val="646464"/>
          </w:rPr>
          <w:t>В. Закатаете его в ковер или палас.</w:t>
        </w:r>
      </w:ins>
    </w:p>
    <w:p w:rsidR="00402A64" w:rsidRPr="00E82F77" w:rsidRDefault="00402A64" w:rsidP="00A759BD">
      <w:pPr>
        <w:pStyle w:val="aa"/>
        <w:rPr>
          <w:ins w:id="110" w:author="Unknown"/>
          <w:color w:val="646464"/>
        </w:rPr>
      </w:pPr>
      <w:ins w:id="111" w:author="Unknown">
        <w:r w:rsidRPr="00E82F77">
          <w:rPr>
            <w:color w:val="646464"/>
          </w:rPr>
          <w:t>Г. Наберете в ванну воды и опустите туда пострадавшего.</w:t>
        </w:r>
      </w:ins>
    </w:p>
    <w:p w:rsidR="00402A64" w:rsidRPr="00E82F77" w:rsidRDefault="00402A64" w:rsidP="00A759BD">
      <w:pPr>
        <w:pStyle w:val="aa"/>
        <w:rPr>
          <w:ins w:id="112" w:author="Unknown"/>
          <w:color w:val="646464"/>
        </w:rPr>
      </w:pPr>
      <w:ins w:id="113" w:author="Unknown">
        <w:r w:rsidRPr="00E82F77">
          <w:rPr>
            <w:bCs/>
            <w:color w:val="646464"/>
          </w:rPr>
          <w:t>11.В процессе создания РСЧС силы ГО были:</w:t>
        </w:r>
      </w:ins>
    </w:p>
    <w:p w:rsidR="00402A64" w:rsidRPr="00E82F77" w:rsidRDefault="00402A64" w:rsidP="00A759BD">
      <w:pPr>
        <w:pStyle w:val="aa"/>
        <w:rPr>
          <w:ins w:id="114" w:author="Unknown"/>
          <w:color w:val="646464"/>
        </w:rPr>
      </w:pPr>
      <w:ins w:id="115" w:author="Unknown">
        <w:r w:rsidRPr="00E82F77">
          <w:rPr>
            <w:color w:val="646464"/>
          </w:rPr>
          <w:t>А.Ликвидированы.</w:t>
        </w:r>
      </w:ins>
    </w:p>
    <w:p w:rsidR="00402A64" w:rsidRPr="00E82F77" w:rsidRDefault="00402A64" w:rsidP="00A759BD">
      <w:pPr>
        <w:pStyle w:val="aa"/>
        <w:rPr>
          <w:ins w:id="116" w:author="Unknown"/>
          <w:color w:val="646464"/>
        </w:rPr>
      </w:pPr>
      <w:ins w:id="117" w:author="Unknown">
        <w:r w:rsidRPr="00E82F77">
          <w:rPr>
            <w:color w:val="646464"/>
          </w:rPr>
          <w:t>Б. Реформированы в МЧС.</w:t>
        </w:r>
      </w:ins>
    </w:p>
    <w:p w:rsidR="00402A64" w:rsidRPr="00E82F77" w:rsidRDefault="00402A64" w:rsidP="00A759BD">
      <w:pPr>
        <w:pStyle w:val="aa"/>
        <w:rPr>
          <w:ins w:id="118" w:author="Unknown"/>
          <w:color w:val="646464"/>
        </w:rPr>
      </w:pPr>
      <w:ins w:id="119" w:author="Unknown">
        <w:r w:rsidRPr="00E82F77">
          <w:rPr>
            <w:color w:val="646464"/>
          </w:rPr>
          <w:t>В. Вошли в состав РСЧС.</w:t>
        </w:r>
      </w:ins>
    </w:p>
    <w:p w:rsidR="00402A64" w:rsidRPr="00E82F77" w:rsidRDefault="00402A64" w:rsidP="00A759BD">
      <w:pPr>
        <w:pStyle w:val="aa"/>
        <w:rPr>
          <w:ins w:id="120" w:author="Unknown"/>
          <w:color w:val="646464"/>
        </w:rPr>
      </w:pPr>
      <w:ins w:id="121" w:author="Unknown">
        <w:r w:rsidRPr="00E82F77">
          <w:rPr>
            <w:bCs/>
            <w:color w:val="646464"/>
          </w:rPr>
          <w:t>12. Назовите «лишний» уровень РСЧС.</w:t>
        </w:r>
      </w:ins>
    </w:p>
    <w:p w:rsidR="00402A64" w:rsidRPr="00E82F77" w:rsidRDefault="00402A64" w:rsidP="00A759BD">
      <w:pPr>
        <w:pStyle w:val="aa"/>
        <w:rPr>
          <w:ins w:id="122" w:author="Unknown"/>
          <w:color w:val="646464"/>
        </w:rPr>
      </w:pPr>
      <w:ins w:id="123" w:author="Unknown">
        <w:r w:rsidRPr="00E82F77">
          <w:rPr>
            <w:color w:val="646464"/>
          </w:rPr>
          <w:t>А.Федеральный.</w:t>
        </w:r>
      </w:ins>
    </w:p>
    <w:p w:rsidR="00402A64" w:rsidRPr="00E82F77" w:rsidRDefault="00402A64" w:rsidP="00A759BD">
      <w:pPr>
        <w:pStyle w:val="aa"/>
        <w:rPr>
          <w:ins w:id="124" w:author="Unknown"/>
          <w:color w:val="646464"/>
        </w:rPr>
      </w:pPr>
      <w:ins w:id="125" w:author="Unknown">
        <w:r w:rsidRPr="00E82F77">
          <w:rPr>
            <w:color w:val="646464"/>
          </w:rPr>
          <w:t>Б.Территориальный.</w:t>
        </w:r>
      </w:ins>
    </w:p>
    <w:p w:rsidR="00402A64" w:rsidRPr="00E82F77" w:rsidRDefault="00402A64" w:rsidP="00A759BD">
      <w:pPr>
        <w:pStyle w:val="aa"/>
        <w:rPr>
          <w:ins w:id="126" w:author="Unknown"/>
          <w:color w:val="646464"/>
        </w:rPr>
      </w:pPr>
      <w:ins w:id="127" w:author="Unknown">
        <w:r w:rsidRPr="00E82F77">
          <w:rPr>
            <w:color w:val="646464"/>
          </w:rPr>
          <w:t>В. Местный.</w:t>
        </w:r>
      </w:ins>
    </w:p>
    <w:p w:rsidR="00402A64" w:rsidRPr="00E82F77" w:rsidRDefault="00402A64" w:rsidP="00A759BD">
      <w:pPr>
        <w:pStyle w:val="aa"/>
        <w:rPr>
          <w:ins w:id="128" w:author="Unknown"/>
          <w:color w:val="646464"/>
        </w:rPr>
      </w:pPr>
      <w:ins w:id="129" w:author="Unknown">
        <w:r w:rsidRPr="00E82F77">
          <w:rPr>
            <w:color w:val="646464"/>
          </w:rPr>
          <w:t>Г. Районный.</w:t>
        </w:r>
      </w:ins>
    </w:p>
    <w:p w:rsidR="00402A64" w:rsidRPr="00E82F77" w:rsidRDefault="00402A64" w:rsidP="00A759BD">
      <w:pPr>
        <w:pStyle w:val="aa"/>
        <w:rPr>
          <w:ins w:id="130" w:author="Unknown"/>
          <w:color w:val="646464"/>
        </w:rPr>
      </w:pPr>
      <w:ins w:id="131" w:author="Unknown">
        <w:r w:rsidRPr="00E82F77">
          <w:rPr>
            <w:bCs/>
            <w:color w:val="646464"/>
          </w:rPr>
          <w:t>13.Режим ЧС в пределах конкретной территории вводится:</w:t>
        </w:r>
      </w:ins>
    </w:p>
    <w:p w:rsidR="00402A64" w:rsidRPr="00E82F77" w:rsidRDefault="00402A64" w:rsidP="00A759BD">
      <w:pPr>
        <w:pStyle w:val="aa"/>
        <w:rPr>
          <w:ins w:id="132" w:author="Unknown"/>
          <w:color w:val="646464"/>
        </w:rPr>
      </w:pPr>
      <w:ins w:id="133" w:author="Unknown">
        <w:r w:rsidRPr="00E82F77">
          <w:rPr>
            <w:color w:val="646464"/>
          </w:rPr>
          <w:t>А. При угрозе возникновения ЧС.</w:t>
        </w:r>
      </w:ins>
    </w:p>
    <w:p w:rsidR="00402A64" w:rsidRPr="00E82F77" w:rsidRDefault="00402A64" w:rsidP="00A759BD">
      <w:pPr>
        <w:pStyle w:val="aa"/>
        <w:rPr>
          <w:ins w:id="134" w:author="Unknown"/>
          <w:color w:val="646464"/>
        </w:rPr>
      </w:pPr>
      <w:ins w:id="135" w:author="Unknown">
        <w:r w:rsidRPr="00E82F77">
          <w:rPr>
            <w:color w:val="646464"/>
          </w:rPr>
          <w:t>Б. При возникновении и ликвидации ЧС.</w:t>
        </w:r>
      </w:ins>
    </w:p>
    <w:p w:rsidR="00402A64" w:rsidRPr="00E82F77" w:rsidRDefault="00402A64" w:rsidP="00A759BD">
      <w:pPr>
        <w:pStyle w:val="aa"/>
        <w:rPr>
          <w:ins w:id="136" w:author="Unknown"/>
          <w:color w:val="646464"/>
        </w:rPr>
      </w:pPr>
      <w:ins w:id="137" w:author="Unknown">
        <w:r w:rsidRPr="00E82F77">
          <w:rPr>
            <w:color w:val="646464"/>
          </w:rPr>
          <w:t>В. При устранении Последствий ЧС.</w:t>
        </w:r>
      </w:ins>
    </w:p>
    <w:p w:rsidR="00402A64" w:rsidRPr="00E82F77" w:rsidRDefault="00402A64" w:rsidP="00A759BD">
      <w:pPr>
        <w:pStyle w:val="aa"/>
        <w:rPr>
          <w:ins w:id="138" w:author="Unknown"/>
          <w:color w:val="646464"/>
        </w:rPr>
      </w:pPr>
      <w:ins w:id="139" w:author="Unknown">
        <w:r w:rsidRPr="00E82F77">
          <w:rPr>
            <w:bCs/>
            <w:color w:val="646464"/>
          </w:rPr>
          <w:t>14.Какое из подразделений входит в состав РСЧС?</w:t>
        </w:r>
      </w:ins>
    </w:p>
    <w:p w:rsidR="00402A64" w:rsidRPr="00E82F77" w:rsidRDefault="00402A64" w:rsidP="00A759BD">
      <w:pPr>
        <w:pStyle w:val="aa"/>
        <w:rPr>
          <w:ins w:id="140" w:author="Unknown"/>
          <w:color w:val="646464"/>
        </w:rPr>
      </w:pPr>
      <w:ins w:id="141" w:author="Unknown">
        <w:r w:rsidRPr="00E82F77">
          <w:rPr>
            <w:color w:val="646464"/>
          </w:rPr>
          <w:t>А.Патрульно-постовая служба.</w:t>
        </w:r>
      </w:ins>
    </w:p>
    <w:p w:rsidR="00402A64" w:rsidRPr="00E82F77" w:rsidRDefault="00402A64" w:rsidP="00A759BD">
      <w:pPr>
        <w:pStyle w:val="aa"/>
        <w:rPr>
          <w:ins w:id="142" w:author="Unknown"/>
          <w:color w:val="646464"/>
        </w:rPr>
      </w:pPr>
      <w:ins w:id="143" w:author="Unknown">
        <w:r w:rsidRPr="00E82F77">
          <w:rPr>
            <w:color w:val="646464"/>
          </w:rPr>
          <w:t>Б. Лечебно-профилактическая служба.</w:t>
        </w:r>
      </w:ins>
    </w:p>
    <w:p w:rsidR="00402A64" w:rsidRPr="00E82F77" w:rsidRDefault="00402A64" w:rsidP="00A759BD">
      <w:pPr>
        <w:pStyle w:val="aa"/>
        <w:rPr>
          <w:ins w:id="144" w:author="Unknown"/>
          <w:color w:val="646464"/>
        </w:rPr>
      </w:pPr>
      <w:ins w:id="145" w:author="Unknown">
        <w:r w:rsidRPr="00E82F77">
          <w:rPr>
            <w:color w:val="646464"/>
          </w:rPr>
          <w:t>В. Поисково-спасательная служба.</w:t>
        </w:r>
      </w:ins>
    </w:p>
    <w:p w:rsidR="00402A64" w:rsidRPr="00E82F77" w:rsidRDefault="00402A64" w:rsidP="00A759BD">
      <w:pPr>
        <w:pStyle w:val="aa"/>
        <w:rPr>
          <w:ins w:id="146" w:author="Unknown"/>
          <w:color w:val="646464"/>
        </w:rPr>
      </w:pPr>
      <w:ins w:id="147" w:author="Unknown">
        <w:r w:rsidRPr="00E82F77">
          <w:rPr>
            <w:bCs/>
            <w:color w:val="646464"/>
          </w:rPr>
          <w:t>15.Группа пиротехников в составе Центра «Лидер»:</w:t>
        </w:r>
      </w:ins>
    </w:p>
    <w:p w:rsidR="00402A64" w:rsidRPr="00E82F77" w:rsidRDefault="00402A64" w:rsidP="00A759BD">
      <w:pPr>
        <w:pStyle w:val="aa"/>
        <w:rPr>
          <w:ins w:id="148" w:author="Unknown"/>
          <w:color w:val="646464"/>
        </w:rPr>
      </w:pPr>
      <w:ins w:id="149" w:author="Unknown">
        <w:r w:rsidRPr="00E82F77">
          <w:rPr>
            <w:color w:val="646464"/>
          </w:rPr>
          <w:t>А. Проходит обучение для отправки в «Горячие точки».</w:t>
        </w:r>
      </w:ins>
    </w:p>
    <w:p w:rsidR="00402A64" w:rsidRPr="00E82F77" w:rsidRDefault="00402A64" w:rsidP="00A759BD">
      <w:pPr>
        <w:pStyle w:val="aa"/>
        <w:rPr>
          <w:ins w:id="150" w:author="Unknown"/>
          <w:color w:val="646464"/>
        </w:rPr>
      </w:pPr>
      <w:ins w:id="151" w:author="Unknown">
        <w:r w:rsidRPr="00E82F77">
          <w:rPr>
            <w:color w:val="646464"/>
          </w:rPr>
          <w:t>Б. Обеспечивает проведение торжеств и праздников.</w:t>
        </w:r>
      </w:ins>
    </w:p>
    <w:p w:rsidR="00402A64" w:rsidRPr="00E82F77" w:rsidRDefault="00402A64" w:rsidP="00A759BD">
      <w:pPr>
        <w:pStyle w:val="aa"/>
        <w:rPr>
          <w:ins w:id="152" w:author="Unknown"/>
          <w:color w:val="646464"/>
        </w:rPr>
      </w:pPr>
      <w:ins w:id="153" w:author="Unknown">
        <w:r w:rsidRPr="00E82F77">
          <w:rPr>
            <w:color w:val="646464"/>
          </w:rPr>
          <w:t>В. Выполняет работы со взрывчатыми веществами.</w:t>
        </w:r>
      </w:ins>
    </w:p>
    <w:p w:rsidR="00402A64" w:rsidRPr="00E82F77" w:rsidRDefault="00402A64" w:rsidP="00A759BD">
      <w:pPr>
        <w:pStyle w:val="aa"/>
        <w:rPr>
          <w:ins w:id="154" w:author="Unknown"/>
          <w:color w:val="646464"/>
        </w:rPr>
      </w:pPr>
      <w:ins w:id="155" w:author="Unknown">
        <w:r w:rsidRPr="00E82F77">
          <w:rPr>
            <w:bCs/>
            <w:color w:val="646464"/>
          </w:rPr>
          <w:lastRenderedPageBreak/>
          <w:t>16. Международное гуманитарное право в ходе ведения войны запрещает:</w:t>
        </w:r>
      </w:ins>
    </w:p>
    <w:p w:rsidR="00402A64" w:rsidRPr="00E82F77" w:rsidRDefault="00402A64" w:rsidP="00A759BD">
      <w:pPr>
        <w:pStyle w:val="aa"/>
        <w:rPr>
          <w:ins w:id="156" w:author="Unknown"/>
          <w:color w:val="646464"/>
        </w:rPr>
      </w:pPr>
      <w:ins w:id="157" w:author="Unknown">
        <w:r w:rsidRPr="00E82F77">
          <w:rPr>
            <w:color w:val="646464"/>
          </w:rPr>
          <w:t>А.Захватывать военное имущество сдавшегося противника.</w:t>
        </w:r>
      </w:ins>
    </w:p>
    <w:p w:rsidR="00402A64" w:rsidRPr="00E82F77" w:rsidRDefault="00402A64" w:rsidP="00A759BD">
      <w:pPr>
        <w:pStyle w:val="aa"/>
        <w:rPr>
          <w:ins w:id="158" w:author="Unknown"/>
          <w:color w:val="646464"/>
        </w:rPr>
      </w:pPr>
      <w:ins w:id="159" w:author="Unknown">
        <w:r w:rsidRPr="00E82F77">
          <w:rPr>
            <w:color w:val="646464"/>
          </w:rPr>
          <w:t>Б.Наносить серьезный или долговременный ущерб природной среде.</w:t>
        </w:r>
      </w:ins>
    </w:p>
    <w:p w:rsidR="00402A64" w:rsidRPr="00E82F77" w:rsidRDefault="00402A64" w:rsidP="00A759BD">
      <w:pPr>
        <w:pStyle w:val="aa"/>
        <w:rPr>
          <w:ins w:id="160" w:author="Unknown"/>
          <w:color w:val="646464"/>
        </w:rPr>
      </w:pPr>
      <w:ins w:id="161" w:author="Unknown">
        <w:r w:rsidRPr="00E82F77">
          <w:rPr>
            <w:color w:val="646464"/>
          </w:rPr>
          <w:t>В.Перевозить военнопленных не предназначенным для них транспортом.</w:t>
        </w:r>
      </w:ins>
    </w:p>
    <w:p w:rsidR="00402A64" w:rsidRPr="00E82F77" w:rsidRDefault="00402A64" w:rsidP="00A759BD">
      <w:pPr>
        <w:pStyle w:val="aa"/>
        <w:rPr>
          <w:ins w:id="162" w:author="Unknown"/>
          <w:color w:val="646464"/>
        </w:rPr>
      </w:pPr>
      <w:ins w:id="163" w:author="Unknown">
        <w:r w:rsidRPr="00E82F77">
          <w:rPr>
            <w:bCs/>
            <w:color w:val="646464"/>
          </w:rPr>
          <w:t>17.Основные Конвенции МГП были приняты в городе:</w:t>
        </w:r>
      </w:ins>
    </w:p>
    <w:p w:rsidR="00402A64" w:rsidRPr="00E82F77" w:rsidRDefault="00402A64" w:rsidP="00A759BD">
      <w:pPr>
        <w:pStyle w:val="aa"/>
        <w:rPr>
          <w:ins w:id="164" w:author="Unknown"/>
          <w:color w:val="646464"/>
        </w:rPr>
      </w:pPr>
      <w:ins w:id="165" w:author="Unknown">
        <w:r w:rsidRPr="00E82F77">
          <w:rPr>
            <w:color w:val="646464"/>
          </w:rPr>
          <w:t>А.Берн.</w:t>
        </w:r>
      </w:ins>
    </w:p>
    <w:p w:rsidR="00402A64" w:rsidRPr="00E82F77" w:rsidRDefault="00402A64" w:rsidP="00A759BD">
      <w:pPr>
        <w:pStyle w:val="aa"/>
        <w:rPr>
          <w:ins w:id="166" w:author="Unknown"/>
          <w:color w:val="646464"/>
        </w:rPr>
      </w:pPr>
      <w:ins w:id="167" w:author="Unknown">
        <w:r w:rsidRPr="00E82F77">
          <w:rPr>
            <w:color w:val="646464"/>
          </w:rPr>
          <w:t>Б. Женева.</w:t>
        </w:r>
      </w:ins>
    </w:p>
    <w:p w:rsidR="00402A64" w:rsidRPr="00E82F77" w:rsidRDefault="00402A64" w:rsidP="00A759BD">
      <w:pPr>
        <w:pStyle w:val="aa"/>
        <w:rPr>
          <w:ins w:id="168" w:author="Unknown"/>
          <w:color w:val="646464"/>
        </w:rPr>
      </w:pPr>
      <w:ins w:id="169" w:author="Unknown">
        <w:r w:rsidRPr="00E82F77">
          <w:rPr>
            <w:color w:val="646464"/>
          </w:rPr>
          <w:t>В. Страсбург</w:t>
        </w:r>
      </w:ins>
    </w:p>
    <w:p w:rsidR="00402A64" w:rsidRPr="00E82F77" w:rsidRDefault="00402A64" w:rsidP="00A759BD">
      <w:pPr>
        <w:pStyle w:val="aa"/>
        <w:rPr>
          <w:ins w:id="170" w:author="Unknown"/>
          <w:color w:val="646464"/>
        </w:rPr>
      </w:pPr>
      <w:ins w:id="171" w:author="Unknown">
        <w:r w:rsidRPr="00E82F77">
          <w:rPr>
            <w:bCs/>
            <w:color w:val="646464"/>
          </w:rPr>
          <w:t>18. По определению МГП комбатантом не является:</w:t>
        </w:r>
      </w:ins>
    </w:p>
    <w:p w:rsidR="00402A64" w:rsidRPr="00E82F77" w:rsidRDefault="00402A64" w:rsidP="00A759BD">
      <w:pPr>
        <w:pStyle w:val="aa"/>
        <w:rPr>
          <w:ins w:id="172" w:author="Unknown"/>
          <w:color w:val="646464"/>
        </w:rPr>
      </w:pPr>
      <w:ins w:id="173" w:author="Unknown">
        <w:r w:rsidRPr="00E82F77">
          <w:rPr>
            <w:color w:val="646464"/>
          </w:rPr>
          <w:t>А. Партизан.</w:t>
        </w:r>
      </w:ins>
    </w:p>
    <w:p w:rsidR="00402A64" w:rsidRPr="00E82F77" w:rsidRDefault="00402A64" w:rsidP="00A759BD">
      <w:pPr>
        <w:pStyle w:val="aa"/>
        <w:rPr>
          <w:ins w:id="174" w:author="Unknown"/>
          <w:color w:val="646464"/>
        </w:rPr>
      </w:pPr>
      <w:ins w:id="175" w:author="Unknown">
        <w:r w:rsidRPr="00E82F77">
          <w:rPr>
            <w:color w:val="646464"/>
          </w:rPr>
          <w:t>Б. Раненый генерал.</w:t>
        </w:r>
      </w:ins>
    </w:p>
    <w:p w:rsidR="00402A64" w:rsidRPr="00E82F77" w:rsidRDefault="00402A64" w:rsidP="00A759BD">
      <w:pPr>
        <w:pStyle w:val="aa"/>
        <w:rPr>
          <w:ins w:id="176" w:author="Unknown"/>
          <w:color w:val="646464"/>
        </w:rPr>
      </w:pPr>
      <w:ins w:id="177" w:author="Unknown">
        <w:r w:rsidRPr="00E82F77">
          <w:rPr>
            <w:color w:val="646464"/>
          </w:rPr>
          <w:t>В. Войсковой священник.</w:t>
        </w:r>
      </w:ins>
    </w:p>
    <w:p w:rsidR="00402A64" w:rsidRPr="00E82F77" w:rsidRDefault="00402A64" w:rsidP="00A759BD">
      <w:pPr>
        <w:pStyle w:val="aa"/>
        <w:rPr>
          <w:ins w:id="178" w:author="Unknown"/>
          <w:color w:val="646464"/>
        </w:rPr>
      </w:pPr>
      <w:ins w:id="179" w:author="Unknown">
        <w:r w:rsidRPr="00E82F77">
          <w:rPr>
            <w:color w:val="646464"/>
          </w:rPr>
          <w:t>Г. Официант военной столовой.</w:t>
        </w:r>
      </w:ins>
    </w:p>
    <w:p w:rsidR="00402A64" w:rsidRPr="00E82F77" w:rsidRDefault="00402A64" w:rsidP="00A759BD">
      <w:pPr>
        <w:pStyle w:val="aa"/>
        <w:rPr>
          <w:ins w:id="180" w:author="Unknown"/>
          <w:color w:val="646464"/>
        </w:rPr>
      </w:pPr>
      <w:ins w:id="181" w:author="Unknown">
        <w:r w:rsidRPr="00E82F77">
          <w:rPr>
            <w:bCs/>
            <w:color w:val="646464"/>
          </w:rPr>
          <w:t>19.Предметы, не подлежащие конфискации у военнопленного:</w:t>
        </w:r>
      </w:ins>
    </w:p>
    <w:p w:rsidR="00402A64" w:rsidRPr="00E82F77" w:rsidRDefault="00402A64" w:rsidP="00A759BD">
      <w:pPr>
        <w:pStyle w:val="aa"/>
        <w:rPr>
          <w:ins w:id="182" w:author="Unknown"/>
          <w:color w:val="646464"/>
        </w:rPr>
      </w:pPr>
      <w:ins w:id="183" w:author="Unknown">
        <w:r w:rsidRPr="00E82F77">
          <w:rPr>
            <w:color w:val="646464"/>
          </w:rPr>
          <w:t>А. Часы. Б. Компас. В. Телефон. Г. Деньги</w:t>
        </w:r>
      </w:ins>
    </w:p>
    <w:p w:rsidR="00402A64" w:rsidRPr="00E82F77" w:rsidRDefault="00402A64" w:rsidP="00A759BD">
      <w:pPr>
        <w:pStyle w:val="aa"/>
        <w:rPr>
          <w:ins w:id="184" w:author="Unknown"/>
          <w:color w:val="646464"/>
        </w:rPr>
      </w:pPr>
      <w:ins w:id="185" w:author="Unknown">
        <w:r w:rsidRPr="00E82F77">
          <w:rPr>
            <w:bCs/>
            <w:color w:val="646464"/>
          </w:rPr>
          <w:t>20.Командир, допустивший расстрел пленного по нормам МГП считается:</w:t>
        </w:r>
      </w:ins>
    </w:p>
    <w:p w:rsidR="00402A64" w:rsidRPr="00E82F77" w:rsidRDefault="00402A64" w:rsidP="00A759BD">
      <w:pPr>
        <w:pStyle w:val="aa"/>
        <w:rPr>
          <w:ins w:id="186" w:author="Unknown"/>
          <w:color w:val="646464"/>
        </w:rPr>
      </w:pPr>
      <w:ins w:id="187" w:author="Unknown">
        <w:r w:rsidRPr="00E82F77">
          <w:rPr>
            <w:color w:val="646464"/>
          </w:rPr>
          <w:t>А. Уголовником.</w:t>
        </w:r>
      </w:ins>
    </w:p>
    <w:p w:rsidR="00402A64" w:rsidRPr="00E82F77" w:rsidRDefault="00402A64" w:rsidP="00A759BD">
      <w:pPr>
        <w:pStyle w:val="aa"/>
        <w:rPr>
          <w:ins w:id="188" w:author="Unknown"/>
          <w:color w:val="646464"/>
        </w:rPr>
      </w:pPr>
      <w:ins w:id="189" w:author="Unknown">
        <w:r w:rsidRPr="00E82F77">
          <w:rPr>
            <w:color w:val="646464"/>
          </w:rPr>
          <w:t>Б. Нарушителем Конвенций.</w:t>
        </w:r>
      </w:ins>
    </w:p>
    <w:p w:rsidR="00402A64" w:rsidRPr="00E82F77" w:rsidRDefault="00402A64" w:rsidP="00A759BD">
      <w:pPr>
        <w:pStyle w:val="aa"/>
        <w:rPr>
          <w:ins w:id="190" w:author="Unknown"/>
          <w:color w:val="646464"/>
        </w:rPr>
      </w:pPr>
      <w:ins w:id="191" w:author="Unknown">
        <w:r w:rsidRPr="00E82F77">
          <w:rPr>
            <w:color w:val="646464"/>
          </w:rPr>
          <w:t>В. Военным преступником.</w:t>
        </w:r>
      </w:ins>
    </w:p>
    <w:p w:rsidR="00207597" w:rsidRPr="00E82F77" w:rsidRDefault="00402A64" w:rsidP="00A759BD">
      <w:pPr>
        <w:pStyle w:val="aa"/>
        <w:rPr>
          <w:color w:val="646464"/>
        </w:rPr>
      </w:pPr>
      <w:ins w:id="192" w:author="Unknown">
        <w:r w:rsidRPr="00E82F77">
          <w:rPr>
            <w:color w:val="646464"/>
          </w:rPr>
          <w:t>Г. Мародером</w:t>
        </w:r>
      </w:ins>
    </w:p>
    <w:p w:rsidR="00A759BD" w:rsidRPr="00E82F77" w:rsidRDefault="00A759BD" w:rsidP="00A759BD">
      <w:pPr>
        <w:pStyle w:val="aa"/>
        <w:rPr>
          <w:color w:val="646464"/>
        </w:rPr>
      </w:pPr>
    </w:p>
    <w:p w:rsidR="00A759BD" w:rsidRPr="00E82F77" w:rsidRDefault="00A759BD" w:rsidP="00A759BD">
      <w:pPr>
        <w:pStyle w:val="aa"/>
        <w:rPr>
          <w:color w:val="646464"/>
        </w:rPr>
      </w:pPr>
    </w:p>
    <w:p w:rsidR="00AB72EE" w:rsidRPr="00E82F77" w:rsidRDefault="00AB72EE" w:rsidP="00A759BD">
      <w:pPr>
        <w:pStyle w:val="aa"/>
        <w:rPr>
          <w:color w:val="646464"/>
        </w:rPr>
      </w:pPr>
    </w:p>
    <w:p w:rsidR="00A759BD" w:rsidRPr="00E82F77" w:rsidRDefault="00AB72EE" w:rsidP="00A759BD">
      <w:pPr>
        <w:pStyle w:val="aa"/>
        <w:rPr>
          <w:color w:val="646464"/>
        </w:rPr>
      </w:pPr>
      <w:r w:rsidRPr="00E82F77">
        <w:rPr>
          <w:color w:val="646464"/>
        </w:rPr>
        <w:t>1      2      3        4                    5             6        7     8         9     10     11           12      13     14       15</w:t>
      </w:r>
    </w:p>
    <w:p w:rsidR="00A759BD" w:rsidRPr="00E82F77" w:rsidRDefault="00AB72EE" w:rsidP="00A759BD">
      <w:pPr>
        <w:pStyle w:val="aa"/>
        <w:rPr>
          <w:color w:val="646464"/>
        </w:rPr>
      </w:pPr>
      <w:r w:rsidRPr="00E82F77">
        <w:rPr>
          <w:color w:val="646464"/>
        </w:rPr>
        <w:t>А      Б      Г       БАВГ            В           БГ      Г     В        Г     Г        ВБГ</w:t>
      </w:r>
      <w:r w:rsidR="0042039F">
        <w:rPr>
          <w:color w:val="646464"/>
        </w:rPr>
        <w:t xml:space="preserve">А     В       А       Б     </w:t>
      </w:r>
    </w:p>
    <w:p w:rsidR="00AB72EE" w:rsidRPr="00E82F77" w:rsidRDefault="00AB72EE" w:rsidP="00A759BD">
      <w:pPr>
        <w:pStyle w:val="aa"/>
        <w:rPr>
          <w:color w:val="646464"/>
        </w:rPr>
      </w:pPr>
    </w:p>
    <w:p w:rsidR="00AB72EE" w:rsidRPr="00E82F77" w:rsidRDefault="00AB72EE" w:rsidP="00A759BD">
      <w:pPr>
        <w:pStyle w:val="aa"/>
        <w:rPr>
          <w:color w:val="646464"/>
        </w:rPr>
      </w:pPr>
    </w:p>
    <w:p w:rsidR="00AB72EE" w:rsidRPr="00E82F77" w:rsidRDefault="000F3457" w:rsidP="00A759BD">
      <w:pPr>
        <w:pStyle w:val="aa"/>
        <w:rPr>
          <w:color w:val="646464"/>
        </w:rPr>
      </w:pPr>
      <w:r w:rsidRPr="00E82F77">
        <w:rPr>
          <w:color w:val="646464"/>
        </w:rPr>
        <w:t>16      17       18          19          20</w:t>
      </w:r>
    </w:p>
    <w:p w:rsidR="00AB72EE" w:rsidRPr="00E82F77" w:rsidRDefault="000F3457" w:rsidP="00A759BD">
      <w:pPr>
        <w:pStyle w:val="aa"/>
        <w:rPr>
          <w:color w:val="646464"/>
        </w:rPr>
      </w:pPr>
      <w:r w:rsidRPr="00E82F77">
        <w:rPr>
          <w:color w:val="646464"/>
        </w:rPr>
        <w:t>А        В         В           А          В</w:t>
      </w:r>
    </w:p>
    <w:p w:rsidR="000F3457" w:rsidRPr="00E82F77" w:rsidRDefault="000F3457" w:rsidP="00A759BD">
      <w:pPr>
        <w:pStyle w:val="aa"/>
        <w:rPr>
          <w:color w:val="646464"/>
        </w:rPr>
      </w:pPr>
    </w:p>
    <w:p w:rsidR="000F3457" w:rsidRPr="00E82F77" w:rsidRDefault="000F3457" w:rsidP="00A759BD">
      <w:pPr>
        <w:pStyle w:val="aa"/>
        <w:rPr>
          <w:color w:val="646464"/>
        </w:rPr>
      </w:pPr>
    </w:p>
    <w:p w:rsidR="000F3457" w:rsidRPr="00E82F77" w:rsidRDefault="000F3457" w:rsidP="00A759BD">
      <w:pPr>
        <w:pStyle w:val="aa"/>
        <w:rPr>
          <w:color w:val="646464"/>
        </w:rPr>
      </w:pPr>
      <w:r w:rsidRPr="00E82F77">
        <w:rPr>
          <w:color w:val="646464"/>
        </w:rPr>
        <w:t xml:space="preserve">2 вариант </w:t>
      </w:r>
    </w:p>
    <w:p w:rsidR="00AB72EE" w:rsidRPr="00E82F77" w:rsidRDefault="00AB72EE" w:rsidP="00A759BD">
      <w:pPr>
        <w:pStyle w:val="aa"/>
        <w:rPr>
          <w:color w:val="646464"/>
        </w:rPr>
      </w:pPr>
    </w:p>
    <w:p w:rsidR="000F3457" w:rsidRPr="00E82F77" w:rsidRDefault="000F3457" w:rsidP="00A759BD">
      <w:pPr>
        <w:pStyle w:val="aa"/>
        <w:rPr>
          <w:color w:val="646464"/>
        </w:rPr>
      </w:pPr>
      <w:r w:rsidRPr="00E82F77">
        <w:rPr>
          <w:color w:val="646464"/>
        </w:rPr>
        <w:t xml:space="preserve">1        2       3            4       5            6        7         8       9     10     11        12       13       14   15 </w:t>
      </w:r>
    </w:p>
    <w:p w:rsidR="00AB72EE" w:rsidRPr="00E82F77" w:rsidRDefault="00AB72EE" w:rsidP="00A759BD">
      <w:pPr>
        <w:pStyle w:val="aa"/>
        <w:rPr>
          <w:color w:val="646464"/>
        </w:rPr>
      </w:pPr>
      <w:r w:rsidRPr="00E82F77">
        <w:rPr>
          <w:color w:val="646464"/>
        </w:rPr>
        <w:t xml:space="preserve">В   </w:t>
      </w:r>
      <w:r w:rsidR="000F3457" w:rsidRPr="00E82F77">
        <w:rPr>
          <w:color w:val="646464"/>
        </w:rPr>
        <w:t xml:space="preserve"> </w:t>
      </w:r>
      <w:r w:rsidRPr="00E82F77">
        <w:rPr>
          <w:color w:val="646464"/>
        </w:rPr>
        <w:t xml:space="preserve">  В      </w:t>
      </w:r>
      <w:r w:rsidR="000F3457" w:rsidRPr="00E82F77">
        <w:rPr>
          <w:color w:val="646464"/>
        </w:rPr>
        <w:t xml:space="preserve">  В      В      </w:t>
      </w:r>
      <w:r w:rsidRPr="00E82F77">
        <w:rPr>
          <w:color w:val="646464"/>
        </w:rPr>
        <w:t xml:space="preserve">АВ    </w:t>
      </w:r>
      <w:r w:rsidR="000F3457" w:rsidRPr="00E82F77">
        <w:rPr>
          <w:color w:val="646464"/>
        </w:rPr>
        <w:t xml:space="preserve">     </w:t>
      </w:r>
      <w:r w:rsidRPr="00E82F77">
        <w:rPr>
          <w:color w:val="646464"/>
        </w:rPr>
        <w:t xml:space="preserve">Б       </w:t>
      </w:r>
      <w:r w:rsidR="000F3457" w:rsidRPr="00E82F77">
        <w:rPr>
          <w:color w:val="646464"/>
        </w:rPr>
        <w:t xml:space="preserve">  </w:t>
      </w:r>
      <w:r w:rsidRPr="00E82F77">
        <w:rPr>
          <w:color w:val="646464"/>
        </w:rPr>
        <w:t xml:space="preserve">В      </w:t>
      </w:r>
      <w:r w:rsidR="000F3457" w:rsidRPr="00E82F77">
        <w:rPr>
          <w:color w:val="646464"/>
        </w:rPr>
        <w:t xml:space="preserve">  </w:t>
      </w:r>
      <w:r w:rsidRPr="00E82F77">
        <w:rPr>
          <w:color w:val="646464"/>
        </w:rPr>
        <w:t xml:space="preserve">  В     </w:t>
      </w:r>
      <w:r w:rsidR="000F3457" w:rsidRPr="00E82F77">
        <w:rPr>
          <w:color w:val="646464"/>
        </w:rPr>
        <w:t xml:space="preserve"> </w:t>
      </w:r>
      <w:r w:rsidRPr="00E82F77">
        <w:rPr>
          <w:color w:val="646464"/>
        </w:rPr>
        <w:t xml:space="preserve">В    </w:t>
      </w:r>
      <w:r w:rsidR="000F3457" w:rsidRPr="00E82F77">
        <w:rPr>
          <w:color w:val="646464"/>
        </w:rPr>
        <w:t xml:space="preserve">   </w:t>
      </w:r>
      <w:r w:rsidRPr="00E82F77">
        <w:rPr>
          <w:color w:val="646464"/>
        </w:rPr>
        <w:t xml:space="preserve"> А</w:t>
      </w:r>
      <w:r w:rsidR="000F3457" w:rsidRPr="00E82F77">
        <w:rPr>
          <w:color w:val="646464"/>
        </w:rPr>
        <w:t xml:space="preserve">        Б       Г      Б        В          В</w:t>
      </w:r>
    </w:p>
    <w:p w:rsidR="00AB72EE" w:rsidRPr="00E82F77" w:rsidRDefault="00AB72EE" w:rsidP="00A759BD">
      <w:pPr>
        <w:pStyle w:val="aa"/>
        <w:rPr>
          <w:color w:val="646464"/>
        </w:rPr>
      </w:pPr>
    </w:p>
    <w:p w:rsidR="000F3457" w:rsidRPr="00E82F77" w:rsidRDefault="000F3457" w:rsidP="000F3457">
      <w:pPr>
        <w:pStyle w:val="aa"/>
        <w:rPr>
          <w:color w:val="646464"/>
        </w:rPr>
      </w:pPr>
    </w:p>
    <w:p w:rsidR="000F3457" w:rsidRPr="00E82F77" w:rsidRDefault="000F3457" w:rsidP="000F3457">
      <w:pPr>
        <w:pStyle w:val="aa"/>
        <w:rPr>
          <w:color w:val="646464"/>
        </w:rPr>
      </w:pPr>
      <w:r w:rsidRPr="00E82F77">
        <w:rPr>
          <w:color w:val="646464"/>
        </w:rPr>
        <w:t>16      17       18          19          20</w:t>
      </w:r>
    </w:p>
    <w:p w:rsidR="00AB72EE" w:rsidRPr="00E82F77" w:rsidRDefault="000F3457" w:rsidP="00A759BD">
      <w:pPr>
        <w:pStyle w:val="aa"/>
        <w:rPr>
          <w:color w:val="646464"/>
        </w:rPr>
      </w:pPr>
      <w:r w:rsidRPr="00E82F77">
        <w:rPr>
          <w:color w:val="646464"/>
        </w:rPr>
        <w:t>Б         б         В           Г            Б</w:t>
      </w:r>
    </w:p>
    <w:p w:rsidR="00AB72EE" w:rsidRPr="00E82F77" w:rsidRDefault="00AB72EE" w:rsidP="00A759BD">
      <w:pPr>
        <w:pStyle w:val="aa"/>
        <w:rPr>
          <w:color w:val="646464"/>
        </w:rPr>
      </w:pPr>
    </w:p>
    <w:p w:rsidR="00B332C7" w:rsidRDefault="00B332C7" w:rsidP="00A759BD">
      <w:pPr>
        <w:pStyle w:val="aa"/>
        <w:rPr>
          <w:color w:val="646464"/>
        </w:rPr>
      </w:pPr>
    </w:p>
    <w:p w:rsidR="0042039F" w:rsidRDefault="0042039F" w:rsidP="00A759BD">
      <w:pPr>
        <w:pStyle w:val="aa"/>
        <w:rPr>
          <w:color w:val="646464"/>
        </w:rPr>
      </w:pPr>
    </w:p>
    <w:p w:rsidR="0042039F" w:rsidRDefault="0042039F" w:rsidP="00A759BD">
      <w:pPr>
        <w:pStyle w:val="aa"/>
        <w:rPr>
          <w:color w:val="646464"/>
        </w:rPr>
      </w:pPr>
    </w:p>
    <w:p w:rsidR="0042039F" w:rsidRDefault="0042039F" w:rsidP="00A759BD">
      <w:pPr>
        <w:pStyle w:val="aa"/>
        <w:rPr>
          <w:color w:val="646464"/>
        </w:rPr>
      </w:pPr>
    </w:p>
    <w:p w:rsidR="0042039F" w:rsidRDefault="0042039F" w:rsidP="00A759BD">
      <w:pPr>
        <w:pStyle w:val="aa"/>
        <w:rPr>
          <w:color w:val="646464"/>
        </w:rPr>
      </w:pPr>
    </w:p>
    <w:p w:rsidR="0042039F" w:rsidRDefault="0042039F" w:rsidP="00A759BD">
      <w:pPr>
        <w:pStyle w:val="aa"/>
        <w:rPr>
          <w:color w:val="646464"/>
        </w:rPr>
      </w:pPr>
    </w:p>
    <w:p w:rsidR="0042039F" w:rsidRDefault="0042039F" w:rsidP="00A759BD">
      <w:pPr>
        <w:pStyle w:val="aa"/>
        <w:rPr>
          <w:color w:val="646464"/>
        </w:rPr>
      </w:pPr>
    </w:p>
    <w:p w:rsidR="0042039F" w:rsidRDefault="0042039F" w:rsidP="00A759BD">
      <w:pPr>
        <w:pStyle w:val="aa"/>
        <w:rPr>
          <w:color w:val="646464"/>
        </w:rPr>
      </w:pPr>
    </w:p>
    <w:p w:rsidR="0042039F" w:rsidRDefault="0042039F" w:rsidP="00A759BD">
      <w:pPr>
        <w:pStyle w:val="aa"/>
        <w:rPr>
          <w:color w:val="646464"/>
        </w:rPr>
      </w:pPr>
    </w:p>
    <w:p w:rsidR="0042039F" w:rsidRPr="00E82F77" w:rsidRDefault="0042039F" w:rsidP="00A759BD">
      <w:pPr>
        <w:pStyle w:val="aa"/>
        <w:rPr>
          <w:color w:val="646464"/>
        </w:rPr>
      </w:pPr>
    </w:p>
    <w:p w:rsidR="00207597" w:rsidRPr="00E82F77" w:rsidRDefault="00207597" w:rsidP="00A759BD">
      <w:pPr>
        <w:pStyle w:val="aa"/>
      </w:pPr>
    </w:p>
    <w:p w:rsidR="00B332C7" w:rsidRPr="00E82F77" w:rsidRDefault="00B332C7" w:rsidP="00B332C7">
      <w:pPr>
        <w:pStyle w:val="c3"/>
        <w:shd w:val="clear" w:color="auto" w:fill="FFFFFF"/>
        <w:spacing w:before="0" w:beforeAutospacing="0" w:after="0" w:afterAutospacing="0"/>
        <w:jc w:val="both"/>
        <w:rPr>
          <w:bCs/>
          <w:i/>
          <w:iCs/>
          <w:color w:val="000000"/>
        </w:rPr>
      </w:pPr>
      <w:r w:rsidRPr="00E82F77">
        <w:rPr>
          <w:bCs/>
          <w:i/>
          <w:iCs/>
          <w:color w:val="000000"/>
        </w:rPr>
        <w:t xml:space="preserve"> 10класс.Контрольнаяработа</w:t>
      </w:r>
      <w:r w:rsidR="00207597" w:rsidRPr="00E82F77">
        <w:rPr>
          <w:bCs/>
          <w:i/>
          <w:iCs/>
          <w:color w:val="000000"/>
        </w:rPr>
        <w:t>№</w:t>
      </w:r>
      <w:r w:rsidRPr="00E82F77">
        <w:rPr>
          <w:bCs/>
          <w:i/>
          <w:iCs/>
          <w:color w:val="000000"/>
        </w:rPr>
        <w:t>3</w:t>
      </w:r>
    </w:p>
    <w:p w:rsidR="00B332C7" w:rsidRPr="00E82F77" w:rsidRDefault="00B332C7" w:rsidP="00B332C7">
      <w:pPr>
        <w:pStyle w:val="c3"/>
        <w:shd w:val="clear" w:color="auto" w:fill="FFFFFF"/>
        <w:spacing w:before="0" w:beforeAutospacing="0" w:after="0" w:afterAutospacing="0"/>
        <w:jc w:val="both"/>
        <w:rPr>
          <w:bCs/>
          <w:i/>
          <w:iCs/>
          <w:color w:val="000000"/>
        </w:rPr>
      </w:pPr>
      <w:r w:rsidRPr="00E82F77">
        <w:rPr>
          <w:bCs/>
          <w:i/>
          <w:iCs/>
          <w:color w:val="000000"/>
        </w:rPr>
        <w:t>«Обеспечение военной безопасности государства</w:t>
      </w:r>
    </w:p>
    <w:p w:rsidR="00B332C7" w:rsidRPr="00E82F77" w:rsidRDefault="00B332C7" w:rsidP="00B332C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82F77">
        <w:rPr>
          <w:bCs/>
          <w:i/>
          <w:iCs/>
          <w:color w:val="000000"/>
        </w:rPr>
        <w:t>Вариант1</w:t>
      </w:r>
      <w:r w:rsidRPr="00E82F77">
        <w:rPr>
          <w:i/>
          <w:iCs/>
          <w:color w:val="000000"/>
        </w:rPr>
        <w:br/>
        <w:t>1. Что такое оборона Российской Федерации?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 А. Военное учреждение;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Военные законы;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Система политических, экономических, военных, социальных, правовых и иных мер по            обеспечению готовности государства к вооружённому нападению на противника;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Г. Система политических, экономических, военных, социальных, правовых и иных мер по обеспечению готовности государства к защите от вооруженного нападения.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  Что представляет собой военная служба?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Особый вид наказания граждан Российской Федерации;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Военная служба имеет приоритет перед другими видами государственной службы, осуществляется только на воинских должностях в армии и на флоте;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Особый вид общественной работы граждан Российской Федерации;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Г. Особый вид государственной службы граждан Российской Федерации.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3. Как называются люди, находящиеся на военной службе?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Гражданами;                                    </w:t>
      </w:r>
    </w:p>
    <w:p w:rsidR="00B332C7" w:rsidRPr="00E82F77" w:rsidRDefault="00001E2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Б.  Военнообязанными;       В. Призывниками;     </w:t>
      </w:r>
      <w:r w:rsidR="00B332C7"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Г. Военнослужащими.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4.В каком возрасте призывают мужчину на военную службу в Российскую армию?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От 16 до 18 л</w:t>
      </w:r>
      <w:r w:rsidR="00001E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ет;                               </w:t>
      </w: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Б.  От 18 до 27 лет;          </w:t>
      </w:r>
    </w:p>
    <w:p w:rsidR="00B332C7" w:rsidRPr="00E82F77" w:rsidRDefault="00001E2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В. От 28 до 32 лет                                   </w:t>
      </w:r>
      <w:r w:rsidR="00B332C7"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От 33 до 35 лет.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5. В какие сроки осуществляется призыв на действительную военную службу граждан Российской Федерации, проживающих в сельской местности?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</w:t>
      </w:r>
      <w:r w:rsidR="00001E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А. С 15 октября по 31 декабря;          </w:t>
      </w: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Б. С 1 января по 31 марта;</w:t>
      </w:r>
    </w:p>
    <w:p w:rsidR="00B332C7" w:rsidRPr="00E82F77" w:rsidRDefault="00001E2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В. С 1 апреля по 30 июня;                   </w:t>
      </w:r>
      <w:r w:rsidR="00B332C7"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Г. В любые сроки.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6. Какое наказание ожидает гражданина, уклоняющегося от призыва на военную или альтернативную службу в соответствии со статьёй 328 Уголовного Кодекса Российской Федерации?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В виде лишения свободы на срок до 15 суток;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В виде лишения свободы на срок до одного года;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в виде лишен</w:t>
      </w:r>
      <w:r w:rsidR="00001E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ия свободы на срок до двух лет; </w:t>
      </w: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Г. В виде лишения свободы на срок до трёх лет.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7.  Какая мера наказания предусмотрена законом, если гражданин уклоняется от призыва путём причинения себе телесного повреждения или симуляции болезни, посредством подлога или путём другого обмана?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Лишение свободы на срок до одного года;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Лишение свободы на срок от одного до пяти лет;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Лишение свободы на срок от двух до шести лет;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Г. Лишение свободы на срок от трёх до восьми лет.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8. Под воинской обязанностью понимается: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Установленный законом почётный долг граждан с оружием в руках защищать своё Отечество, нести службу в рядах Вооруженных Сил, проходить вневойсковую подготовку и выполнять другие связанные с обороной страны обязанности;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Прохождение военной службы в мирное и военное время, самостоятельная подготовка к службе в Вооруженных Силах;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Долг граждан нести службу в Вооруженных Силах в период военного положения и в военное время.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9.  Военная служба исполняется гражданами: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Только в Вооруженных Силах Российской Федерации;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В Вооруженных Силах Российской Федерации, пограничных войсках Федеральной пограничной службы Российской Федерации и в войсках гражданской обороны;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 В Вооруженных Силах Российской Федерации, других войсках, органах и формированиях.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10. Граждане Российской Федерации проходят военную службу: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По призыву и в добровольном порядке ( по контракту);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только в добровольном порядке ( по контракту);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только по призыву, по достижении определенного возраста.</w:t>
      </w:r>
    </w:p>
    <w:p w:rsidR="00B332C7" w:rsidRPr="00001E27" w:rsidRDefault="00B332C7" w:rsidP="00DB04D5">
      <w:pPr>
        <w:pStyle w:val="a9"/>
        <w:shd w:val="clear" w:color="auto" w:fill="FFFFFF"/>
        <w:spacing w:after="0" w:line="240" w:lineRule="auto"/>
        <w:ind w:left="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1E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2вариант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11.Составная часть воинской обязанности граждан Российской Федерации, которая заключается в специальном учете всех призывников и военнообязанных по месту жительства, - это: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Воинский учет;</w:t>
      </w:r>
      <w:r w:rsidR="00DB04D5"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Б. Воинский контроль;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Учёт военнослужащих.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12. Заключение по результатам освидетельствования категории «Д» означает: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Не годен к военной службе; Б. ограниченно годен к военной службе;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Годен к военной службе.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13. Под увольнением с военной службы понимается: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Установленное законом освобождение от дальнейшего несения службы в рядах Вооруженных Сил Российской Федерации, других войсках, воинских формированиях и органах;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Снятие военнослужащего со всех видов довольствия;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Убытие военнослужащего в краткосрочный отпуск.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14. Запас Вооруженных Сил Российской Федерации предназначен для: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Развертывания армии при мобилизации и её пополнения во время войны;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Создания резерва дефицитных военных специалистов;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Развертывания в военное время народного ополчения.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15.Граждане, состоящие в запасе, могут призываться на военные сборы продолжительностью: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До двух месяцев, ноне чаще одного раза в три года;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До одного месяца, но не чаще одного раза в пять лет;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До трех месяцев, но не чаще одного раза в четыре года. </w:t>
      </w:r>
      <w:r w:rsidRPr="00E82F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p w:rsidR="00B332C7" w:rsidRPr="00E82F77" w:rsidRDefault="00B332C7" w:rsidP="00B33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16.Уставы  ВС  РФ  подразделяются на :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Боевые и общевоинские;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Тактичес</w:t>
      </w:r>
      <w:r w:rsidR="00001E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кие, стрелковые и общевоинские;    </w:t>
      </w: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В. Уставы родов войск и строевые.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17. Боевые уставы ВС   РФ  содержат: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Теоретические положения и практические рекомендации на использование войск в бою;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Организационные принципы боевой деятельности военнослужащих;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Практические рекомендации родам войск о их задачах в военное время.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18.  Общевоинские уставы  ВС  РФ  регламентируют: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Жизнь, быт и деятельность военнослужащих армии;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 Действия военнослужащих при ведении военных операций;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Основы ведения боевых действий.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19.  Началом военной службы для граждан, не пребывающих в запасе и призванных на службу, считается: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День убытия из военного комиссариата к месту службы;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День прибытия в воинское подразделение;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День принятия воинской присяги.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20. Окончанием военной службы считается день: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А. В который истек срок военной службы;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Б. Подписания приказа об увольнении со срочной военной службы;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Передачи личного оружия другому военнослужащему.</w:t>
      </w:r>
    </w:p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32C7" w:rsidRPr="00E82F77" w:rsidRDefault="00B332C7" w:rsidP="00B332C7">
      <w:pPr>
        <w:shd w:val="clear" w:color="auto" w:fill="FFFFFF"/>
        <w:spacing w:after="0" w:line="240" w:lineRule="auto"/>
        <w:ind w:left="540" w:hanging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Ответы:</w:t>
      </w:r>
    </w:p>
    <w:tbl>
      <w:tblPr>
        <w:tblW w:w="9747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992"/>
        <w:gridCol w:w="1134"/>
        <w:gridCol w:w="993"/>
        <w:gridCol w:w="992"/>
        <w:gridCol w:w="992"/>
        <w:gridCol w:w="709"/>
        <w:gridCol w:w="850"/>
      </w:tblGrid>
      <w:tr w:rsidR="00100090" w:rsidRPr="00E82F77" w:rsidTr="0010009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93" w:name="39e7bf43c943a8274c895c51de473fde5dcaf914"/>
            <w:bookmarkStart w:id="194" w:name="0"/>
            <w:bookmarkEnd w:id="193"/>
            <w:bookmarkEnd w:id="194"/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00090" w:rsidRPr="00E82F77" w:rsidTr="0010009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100090" w:rsidRPr="00E82F77" w:rsidTr="0010009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100090" w:rsidRPr="00E82F77" w:rsidTr="0010009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2C7" w:rsidRPr="00E82F77" w:rsidRDefault="00B332C7" w:rsidP="00B332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</w:tbl>
    <w:p w:rsidR="00B332C7" w:rsidRPr="00E82F77" w:rsidRDefault="00B332C7" w:rsidP="00B332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F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Оценка:</w:t>
      </w:r>
    </w:p>
    <w:p w:rsidR="0042039F" w:rsidRDefault="0042039F" w:rsidP="00A759BD">
      <w:pPr>
        <w:pStyle w:val="aa"/>
        <w:rPr>
          <w:color w:val="000000"/>
        </w:rPr>
      </w:pPr>
    </w:p>
    <w:p w:rsidR="0042039F" w:rsidRPr="00E82F77" w:rsidRDefault="0042039F" w:rsidP="00A759BD">
      <w:pPr>
        <w:pStyle w:val="aa"/>
        <w:rPr>
          <w:color w:val="000000"/>
        </w:rPr>
      </w:pPr>
    </w:p>
    <w:p w:rsidR="00187A15" w:rsidRPr="00E82F77" w:rsidRDefault="00187A15" w:rsidP="00A759BD">
      <w:pPr>
        <w:pStyle w:val="aa"/>
        <w:rPr>
          <w:color w:val="000000"/>
        </w:rPr>
      </w:pP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bCs/>
          <w:color w:val="000000"/>
        </w:rPr>
        <w:t>Входная контрольная работа по ОБЖ в 11 КЛАССЕ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bCs/>
          <w:color w:val="000000"/>
        </w:rPr>
        <w:t>Вариант № 1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bCs/>
          <w:color w:val="000000"/>
        </w:rPr>
        <w:lastRenderedPageBreak/>
        <w:t>1. Из перечисленных ниже причин выберите те, которые являются причинами вынужденного автономного существования в природных условиях: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1) потеря части продуктов питания, потеря компаса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2) несвоевременная регистрация туристической группы перед выходом на маршрут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3) потеря ориентировки на местности во время похода, авария транспортных средств в условиях природной среды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4) плохие погодные условия на маршруте движения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bCs/>
          <w:color w:val="000000"/>
        </w:rPr>
        <w:t>2. Порядок действий в различных аварийных ситуациях в условиях природной среды отличается друг от друга и зависит от конкретной обстановки. Из приведенных ниже случаев выберите те, когда командир группы должен принять решение об уходе с места аварии: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1) группа не может быть обнаружена спасателями из-за окружающей ее густой растительности, возникла непосредственная угроза жизни людей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2) направление на ближайший населенный пункт и его удаление неизвестны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3) место происшествия точно не определено, местность незнакомая и труднопроходимая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4) точно неизвестно местонахождение спасателей и состояние здоровья людей не позволяет преодолеть расстояние до населенного пункта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bCs/>
          <w:color w:val="000000"/>
        </w:rPr>
        <w:t>3. Собираясь в поход, вам необходимо подобрать одежду. Каким нижеперечисленным требованиям она должна соответствовать?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1) одежда должна быть свободной и надеваться в несколько слоев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2) одежда должна быть из синтетических материалов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3) одежда должна быть однотонного цвета или из камуфлированного материала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4) одежда должна иметь световозвращающие элементы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bCs/>
          <w:color w:val="000000"/>
        </w:rPr>
        <w:t>4.</w:t>
      </w:r>
      <w:r w:rsidRPr="00E82F77">
        <w:rPr>
          <w:color w:val="000000"/>
        </w:rPr>
        <w:t> </w:t>
      </w:r>
      <w:r w:rsidRPr="00E82F77">
        <w:rPr>
          <w:bCs/>
          <w:color w:val="000000"/>
        </w:rPr>
        <w:t>Выберите из предложенных вариантов установленные требования к сооружению временного жилища: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1) место должно находиться на берегу реки или другого водоема на уровне воды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2) место должно находиться на ровной возвышенной продуваемой площадке; возле площадки должен находиться источник воды и достаточно топлива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3) место должно находиться среди сухостоя, который можно использовать для костра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4) недалеко от площадки должна быть дорога или наезженная тропа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bCs/>
          <w:color w:val="000000"/>
        </w:rPr>
        <w:t>5.</w:t>
      </w:r>
      <w:r w:rsidRPr="00E82F77">
        <w:rPr>
          <w:color w:val="000000"/>
        </w:rPr>
        <w:t> </w:t>
      </w:r>
      <w:r w:rsidRPr="00E82F77">
        <w:rPr>
          <w:bCs/>
          <w:color w:val="000000"/>
        </w:rPr>
        <w:t>Выберите самый надежный способ обеззараживания воды в полевых условиях: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1) очистка через фильтр из песка и материи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2) очистка через фильтр из песка, ваты и материи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3) кипячение воды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4) добавление в воду марганцовки</w:t>
      </w:r>
    </w:p>
    <w:p w:rsidR="00394433" w:rsidRPr="00E82F77" w:rsidRDefault="00394433" w:rsidP="00A759BD">
      <w:pPr>
        <w:pStyle w:val="aa"/>
        <w:rPr>
          <w:color w:val="000000"/>
        </w:rPr>
      </w:pPr>
    </w:p>
    <w:p w:rsidR="00394433" w:rsidRPr="00E82F77" w:rsidRDefault="00394433" w:rsidP="00A759BD">
      <w:pPr>
        <w:pStyle w:val="aa"/>
        <w:rPr>
          <w:color w:val="000000"/>
        </w:rPr>
      </w:pP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bCs/>
          <w:color w:val="000000"/>
        </w:rPr>
        <w:t>Вариант № 2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bCs/>
          <w:color w:val="000000"/>
        </w:rPr>
        <w:t>1.</w:t>
      </w:r>
      <w:r w:rsidRPr="00E82F77">
        <w:rPr>
          <w:color w:val="000000"/>
        </w:rPr>
        <w:t> </w:t>
      </w:r>
      <w:r w:rsidRPr="00E82F77">
        <w:rPr>
          <w:bCs/>
          <w:color w:val="000000"/>
        </w:rPr>
        <w:t>На решение какой главной задачи направлена деятельность человека при вынужденной автономии?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1) на возвращение к людям и привычной жизни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2) на получение новых острых ощущений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3) на организацию активного отдыха на природе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4) на достижение новых спортивных достижений в ориентировании на местности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bCs/>
          <w:color w:val="000000"/>
        </w:rPr>
        <w:t>2.</w:t>
      </w:r>
      <w:r w:rsidRPr="00E82F77">
        <w:rPr>
          <w:color w:val="000000"/>
        </w:rPr>
        <w:t> Что запрещается делать при разведении костра?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1) использовать для разведения костра сухостой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2) разводить костер на торфяных болотах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3) использовать для разведения костра сухую траву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4) оставлять дежурить у костра менее 3-х человек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bCs/>
          <w:color w:val="000000"/>
        </w:rPr>
        <w:t>3.</w:t>
      </w:r>
      <w:r w:rsidRPr="00E82F77">
        <w:rPr>
          <w:color w:val="000000"/>
        </w:rPr>
        <w:t> </w:t>
      </w:r>
      <w:r w:rsidRPr="00E82F77">
        <w:rPr>
          <w:bCs/>
          <w:color w:val="000000"/>
        </w:rPr>
        <w:t>Для выбора конечной точки маршрута однодневного турпохода на природу необходимо руководствоваться тремя основными критериями. Среди приведенных ответов найдите ошибку: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1) участок местности, выбранный в качестве конечной точки путешествия, должен быть пригодным для большого привала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2) расстояние до выбранной точки на местности должно составлять не более 10 км в одну сторону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lastRenderedPageBreak/>
        <w:t>3) расчет светлого времени должен быть достаточным для возвращения в исходную точку с резервом не менее одного часа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4) конечная точка путешествия должна быть расположена недалеко от автомобильной дороги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bCs/>
          <w:color w:val="000000"/>
        </w:rPr>
        <w:t>4.</w:t>
      </w:r>
      <w:r w:rsidRPr="00E82F77">
        <w:rPr>
          <w:color w:val="000000"/>
        </w:rPr>
        <w:t> </w:t>
      </w:r>
      <w:r w:rsidRPr="00E82F77">
        <w:rPr>
          <w:bCs/>
          <w:color w:val="000000"/>
        </w:rPr>
        <w:t>Передвигаясь по засушливой местности, вы очень хотите пить. У вас полная фляга воды. Как следует поступить?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1) пить часто, но по одному глотку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2) беречь воду и пить по одной чашке в день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3) пить только при сильной жажде, промочить рот и выпить один — два глотка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4) утолить жажду, выпив половину имеющейся воды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bCs/>
          <w:color w:val="000000"/>
        </w:rPr>
        <w:t>5. Во время движения группы в грозу рядом ударила молния, один человек упал. При осмотре вы заметили на его теле обширные красные полосы и явное отсутствие признаков жизни. Каковы ваши действия?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1) немедленно сделать пострадавшему искусственное дыхание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2) закопать его по шею в землю для отвода электрического тока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3) растереть спиртом пораженные участки тела</w:t>
      </w:r>
    </w:p>
    <w:p w:rsidR="002A4275" w:rsidRPr="00E82F77" w:rsidRDefault="002A4275" w:rsidP="00A759BD">
      <w:pPr>
        <w:pStyle w:val="aa"/>
        <w:rPr>
          <w:color w:val="000000"/>
        </w:rPr>
      </w:pPr>
      <w:r w:rsidRPr="00E82F77">
        <w:rPr>
          <w:color w:val="000000"/>
        </w:rPr>
        <w:t>4) не трогать пострадавшего, пока он сам не придет в сознание.</w:t>
      </w:r>
    </w:p>
    <w:p w:rsidR="00B27D95" w:rsidRPr="00E82F77" w:rsidRDefault="00B27D95" w:rsidP="00A759BD">
      <w:pPr>
        <w:pStyle w:val="aa"/>
        <w:rPr>
          <w:color w:val="000000"/>
        </w:rPr>
      </w:pPr>
    </w:p>
    <w:p w:rsidR="002A4275" w:rsidRPr="00E82F77" w:rsidRDefault="002A4275" w:rsidP="00A759BD">
      <w:pPr>
        <w:pStyle w:val="aa"/>
        <w:rPr>
          <w:color w:val="000000"/>
        </w:rPr>
      </w:pPr>
    </w:p>
    <w:tbl>
      <w:tblPr>
        <w:tblW w:w="7514" w:type="dxa"/>
        <w:tblInd w:w="-8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1276"/>
        <w:gridCol w:w="1276"/>
        <w:gridCol w:w="1134"/>
        <w:gridCol w:w="1275"/>
        <w:gridCol w:w="360"/>
        <w:gridCol w:w="1058"/>
      </w:tblGrid>
      <w:tr w:rsidR="001D6A48" w:rsidRPr="00E82F77" w:rsidTr="001D6A48">
        <w:tc>
          <w:tcPr>
            <w:tcW w:w="11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  <w:r w:rsidRPr="00E82F77">
              <w:rPr>
                <w:bCs/>
                <w:color w:val="000000"/>
              </w:rPr>
              <w:t>Номер задания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  <w:r w:rsidRPr="00E82F77">
              <w:rPr>
                <w:bCs/>
                <w:color w:val="000000"/>
              </w:rPr>
              <w:t>Вариант</w:t>
            </w:r>
          </w:p>
        </w:tc>
        <w:tc>
          <w:tcPr>
            <w:tcW w:w="51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  <w:r w:rsidRPr="00E82F77">
              <w:rPr>
                <w:bCs/>
                <w:color w:val="000000"/>
              </w:rPr>
              <w:t>Вопросы</w:t>
            </w:r>
          </w:p>
        </w:tc>
      </w:tr>
      <w:tr w:rsidR="001D6A48" w:rsidRPr="00E82F77" w:rsidTr="001D6A48">
        <w:tc>
          <w:tcPr>
            <w:tcW w:w="11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  <w:r w:rsidRPr="00E82F77">
              <w:rPr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  <w:r w:rsidRPr="00E82F77">
              <w:rPr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  <w:r w:rsidRPr="00E82F77">
              <w:rPr>
                <w:bCs/>
                <w:color w:val="000000"/>
              </w:rPr>
              <w:t>3</w:t>
            </w: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  <w:r w:rsidRPr="00E82F77">
              <w:rPr>
                <w:bCs/>
                <w:color w:val="000000"/>
              </w:rPr>
              <w:t>4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  <w:r w:rsidRPr="00E82F77">
              <w:rPr>
                <w:bCs/>
                <w:color w:val="000000"/>
              </w:rPr>
              <w:t>5</w:t>
            </w:r>
          </w:p>
        </w:tc>
      </w:tr>
      <w:tr w:rsidR="001D6A48" w:rsidRPr="00E82F77" w:rsidTr="001D6A48">
        <w:tc>
          <w:tcPr>
            <w:tcW w:w="11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  <w:r w:rsidRPr="00E82F77">
              <w:rPr>
                <w:color w:val="000000"/>
              </w:rPr>
              <w:t>1.1.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  <w:r w:rsidRPr="00E82F77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  <w:r w:rsidRPr="00E82F77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  <w:r w:rsidRPr="00E82F77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  <w:r w:rsidRPr="00E82F77">
              <w:rPr>
                <w:color w:val="000000"/>
              </w:rPr>
              <w:t>1</w:t>
            </w: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  <w:r w:rsidRPr="00E82F77">
              <w:rPr>
                <w:color w:val="000000"/>
              </w:rPr>
              <w:t>2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  <w:r w:rsidRPr="00E82F77">
              <w:rPr>
                <w:color w:val="000000"/>
              </w:rPr>
              <w:t>3</w:t>
            </w:r>
          </w:p>
        </w:tc>
      </w:tr>
      <w:tr w:rsidR="001D6A48" w:rsidRPr="00E82F77" w:rsidTr="001D6A48">
        <w:tc>
          <w:tcPr>
            <w:tcW w:w="11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  <w:r w:rsidRPr="00E82F77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  <w:r w:rsidRPr="00E82F7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  <w:r w:rsidRPr="00E82F77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  <w:r w:rsidRPr="00E82F77">
              <w:rPr>
                <w:color w:val="000000"/>
              </w:rPr>
              <w:t>4</w:t>
            </w: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  <w:r w:rsidRPr="00E82F77">
              <w:rPr>
                <w:color w:val="000000"/>
              </w:rPr>
              <w:t>3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A48" w:rsidRPr="00E82F77" w:rsidRDefault="001D6A48" w:rsidP="00A759BD">
            <w:pPr>
              <w:pStyle w:val="aa"/>
              <w:rPr>
                <w:color w:val="000000"/>
              </w:rPr>
            </w:pPr>
            <w:r w:rsidRPr="00E82F77">
              <w:rPr>
                <w:color w:val="000000"/>
              </w:rPr>
              <w:t>1</w:t>
            </w:r>
          </w:p>
        </w:tc>
      </w:tr>
    </w:tbl>
    <w:p w:rsidR="002A4275" w:rsidRPr="00E82F77" w:rsidRDefault="002A4275" w:rsidP="00A759BD">
      <w:pPr>
        <w:pStyle w:val="aa"/>
        <w:rPr>
          <w:color w:val="000000"/>
        </w:rPr>
      </w:pPr>
    </w:p>
    <w:p w:rsidR="00A759BD" w:rsidRPr="00E82F77" w:rsidRDefault="00A759BD" w:rsidP="00A759BD">
      <w:pPr>
        <w:pStyle w:val="aa"/>
      </w:pPr>
    </w:p>
    <w:p w:rsidR="000F33D3" w:rsidRPr="00E82F77" w:rsidRDefault="000F33D3" w:rsidP="00100090">
      <w:pPr>
        <w:pStyle w:val="aa"/>
      </w:pPr>
      <w:r w:rsidRPr="00E82F77">
        <w:t>Контрольна работа по итогам 1 полугодия в 11 классе.</w:t>
      </w:r>
    </w:p>
    <w:p w:rsidR="00E71026" w:rsidRPr="00E82F77" w:rsidRDefault="00E71026" w:rsidP="00100090">
      <w:pPr>
        <w:pStyle w:val="aa"/>
      </w:pPr>
      <w:r w:rsidRPr="00E82F77">
        <w:t>1 вариант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1.</w:t>
      </w:r>
      <w:r w:rsidRPr="00E82F77">
        <w:t> Что такое здоровый образ жизни?</w:t>
      </w:r>
    </w:p>
    <w:p w:rsidR="00E71026" w:rsidRPr="00E82F77" w:rsidRDefault="00E71026" w:rsidP="00100090">
      <w:pPr>
        <w:pStyle w:val="aa"/>
      </w:pPr>
      <w:r w:rsidRPr="00E82F77">
        <w:t>а) отказ от вредных привычек — употребления алкоголя, та</w:t>
      </w:r>
      <w:r w:rsidRPr="00E82F77">
        <w:softHyphen/>
        <w:t>бакокурения, наркотиков</w:t>
      </w:r>
      <w:r w:rsidRPr="00E82F77">
        <w:br/>
        <w:t>б) индивидуальная система привычек и поведения человека, обеспечивающая ему необходимый уровень жизнедеятель</w:t>
      </w:r>
      <w:r w:rsidRPr="00E82F77">
        <w:softHyphen/>
        <w:t>ности и здоровое долголетие</w:t>
      </w:r>
      <w:r w:rsidRPr="00E82F77">
        <w:br/>
        <w:t>в) комплекс знаний о здоровье человека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2.</w:t>
      </w:r>
      <w:r w:rsidRPr="00E82F77">
        <w:t> Какие из перечисленных факторов оказывают наибольшее влияние на индивидуальное здоровье человека?</w:t>
      </w:r>
    </w:p>
    <w:p w:rsidR="00E71026" w:rsidRPr="00E82F77" w:rsidRDefault="00E71026" w:rsidP="00100090">
      <w:pPr>
        <w:pStyle w:val="aa"/>
      </w:pPr>
      <w:r w:rsidRPr="00E82F77">
        <w:t>а) биологические</w:t>
      </w:r>
      <w:r w:rsidRPr="00E82F77">
        <w:br/>
        <w:t>б) окружающая среда</w:t>
      </w:r>
      <w:r w:rsidRPr="00E82F77">
        <w:br/>
        <w:t>в) физические</w:t>
      </w:r>
      <w:r w:rsidRPr="00E82F77">
        <w:br/>
        <w:t>г) служба здоровья</w:t>
      </w:r>
      <w:r w:rsidRPr="00E82F77">
        <w:br/>
        <w:t>д) культурные</w:t>
      </w:r>
      <w:r w:rsidRPr="00E82F77">
        <w:br/>
        <w:t>е) индивидуальный образ жизни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3.</w:t>
      </w:r>
      <w:r w:rsidRPr="00E82F77">
        <w:t> Укажите время наивысшей работоспособности человека в со</w:t>
      </w:r>
      <w:r w:rsidRPr="00E82F77">
        <w:softHyphen/>
        <w:t>ответствии с суточными биологическими ритмами.</w:t>
      </w:r>
    </w:p>
    <w:p w:rsidR="00E71026" w:rsidRPr="00E82F77" w:rsidRDefault="00E71026" w:rsidP="00100090">
      <w:pPr>
        <w:pStyle w:val="aa"/>
      </w:pPr>
      <w:r w:rsidRPr="00E82F77">
        <w:t>а) с 8 до 10 часов</w:t>
      </w:r>
      <w:r w:rsidRPr="00E82F77">
        <w:br/>
        <w:t>б) с 10 до 12 часов</w:t>
      </w:r>
      <w:r w:rsidRPr="00E82F77">
        <w:br/>
        <w:t>в) с 12 до 14 часов</w:t>
      </w:r>
      <w:r w:rsidRPr="00E82F77">
        <w:br/>
        <w:t>г) с 14 до 16 часов</w:t>
      </w:r>
      <w:r w:rsidRPr="00E82F77">
        <w:br/>
        <w:t>д) с 16 до 18 часов</w:t>
      </w:r>
      <w:r w:rsidRPr="00E82F77">
        <w:br/>
        <w:t>е) с 18 до 20 часов</w:t>
      </w:r>
      <w:r w:rsidRPr="00E82F77">
        <w:br/>
        <w:t>ж) с 20 до 22 часов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4.</w:t>
      </w:r>
      <w:r w:rsidRPr="00E82F77">
        <w:t> Какие из перечисленных микроорганизмов безвредны для че</w:t>
      </w:r>
      <w:r w:rsidRPr="00E82F77">
        <w:softHyphen/>
        <w:t>ловека?</w:t>
      </w:r>
    </w:p>
    <w:p w:rsidR="00E71026" w:rsidRPr="00E82F77" w:rsidRDefault="00E71026" w:rsidP="00100090">
      <w:pPr>
        <w:pStyle w:val="aa"/>
      </w:pPr>
      <w:r w:rsidRPr="00E82F77">
        <w:t>а) патогенные</w:t>
      </w:r>
      <w:r w:rsidRPr="00E82F77">
        <w:br/>
        <w:t>б) сапрофиты</w:t>
      </w:r>
      <w:r w:rsidRPr="00E82F77">
        <w:br/>
        <w:t>в) условно-патогенные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5.</w:t>
      </w:r>
      <w:r w:rsidRPr="00E82F77">
        <w:t> Утомление — это:</w:t>
      </w:r>
    </w:p>
    <w:p w:rsidR="00E71026" w:rsidRPr="00E82F77" w:rsidRDefault="00E71026" w:rsidP="00100090">
      <w:pPr>
        <w:pStyle w:val="aa"/>
      </w:pPr>
      <w:r w:rsidRPr="00E82F77">
        <w:lastRenderedPageBreak/>
        <w:t>а) долговременное снижение работоспособности</w:t>
      </w:r>
      <w:r w:rsidRPr="00E82F77">
        <w:br/>
        <w:t>б) систематическое ухудшение производственных показа</w:t>
      </w:r>
      <w:r w:rsidRPr="00E82F77">
        <w:softHyphen/>
        <w:t>телей</w:t>
      </w:r>
      <w:r w:rsidRPr="00E82F77">
        <w:br/>
        <w:t>в) временное снижение работоспособности</w:t>
      </w:r>
      <w:r w:rsidRPr="00E82F77">
        <w:br/>
        <w:t>г) регулярное нарушение функций организма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6.</w:t>
      </w:r>
      <w:r w:rsidRPr="00E82F77">
        <w:t> Укажите субъективные показатели самоконтроля в индиви</w:t>
      </w:r>
      <w:r w:rsidRPr="00E82F77">
        <w:softHyphen/>
        <w:t>дуальной системе здорового образа жизни.</w:t>
      </w:r>
    </w:p>
    <w:p w:rsidR="00E71026" w:rsidRPr="00E82F77" w:rsidRDefault="00E71026" w:rsidP="00100090">
      <w:pPr>
        <w:pStyle w:val="aa"/>
      </w:pPr>
      <w:r w:rsidRPr="00E82F77">
        <w:t>а) самочувствие</w:t>
      </w:r>
      <w:r w:rsidRPr="00E82F77">
        <w:br/>
        <w:t>б) работоспособность</w:t>
      </w:r>
      <w:r w:rsidRPr="00E82F77">
        <w:br/>
        <w:t>в) частота сердечных сокращений</w:t>
      </w:r>
      <w:r w:rsidRPr="00E82F77">
        <w:br/>
        <w:t>г) сон</w:t>
      </w:r>
      <w:r w:rsidRPr="00E82F77">
        <w:br/>
        <w:t>д) артериальное давление</w:t>
      </w:r>
      <w:r w:rsidRPr="00E82F77">
        <w:br/>
        <w:t>е) аппетит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7.</w:t>
      </w:r>
      <w:r w:rsidRPr="00E82F77">
        <w:t> Зоонозные инфекции передаются человеку через:</w:t>
      </w:r>
    </w:p>
    <w:p w:rsidR="00E71026" w:rsidRPr="00E82F77" w:rsidRDefault="00E71026" w:rsidP="00100090">
      <w:pPr>
        <w:pStyle w:val="aa"/>
      </w:pPr>
      <w:r w:rsidRPr="00E82F77">
        <w:t>а) укусы кровососущих насекомых</w:t>
      </w:r>
      <w:r w:rsidRPr="00E82F77">
        <w:br/>
        <w:t>б) контакт с больным человеком</w:t>
      </w:r>
      <w:r w:rsidRPr="00E82F77">
        <w:br/>
        <w:t>в) укусы или при тесном контакте с больным животным</w:t>
      </w:r>
      <w:r w:rsidRPr="00E82F77">
        <w:br/>
        <w:t>г) пищу и воду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8.</w:t>
      </w:r>
      <w:r w:rsidRPr="00E82F77">
        <w:t> Какие из указанных ниже заболеваний передаются контакт</w:t>
      </w:r>
      <w:r w:rsidRPr="00E82F77">
        <w:softHyphen/>
        <w:t>но-бытовым путем?</w:t>
      </w:r>
    </w:p>
    <w:p w:rsidR="00E71026" w:rsidRPr="00E82F77" w:rsidRDefault="00E71026" w:rsidP="00100090">
      <w:pPr>
        <w:pStyle w:val="aa"/>
      </w:pPr>
      <w:r w:rsidRPr="00E82F77">
        <w:t>а) сифилис</w:t>
      </w:r>
      <w:r w:rsidRPr="00E82F77">
        <w:br/>
        <w:t>б) бешенство</w:t>
      </w:r>
      <w:r w:rsidRPr="00E82F77">
        <w:br/>
        <w:t>в) гонорея</w:t>
      </w:r>
      <w:r w:rsidRPr="00E82F77">
        <w:br/>
        <w:t>г) чума</w:t>
      </w:r>
      <w:r w:rsidRPr="00E82F77">
        <w:br/>
        <w:t>д) холера</w:t>
      </w:r>
      <w:r w:rsidRPr="00E82F77">
        <w:br/>
        <w:t>е) грипп</w:t>
      </w:r>
      <w:r w:rsidRPr="00E82F77">
        <w:br/>
        <w:t>ж) грибковые заболевания на коже и ногтях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9.</w:t>
      </w:r>
      <w:r w:rsidRPr="00E82F77">
        <w:t> Инфекционные заболевания передаются человеку следующи</w:t>
      </w:r>
      <w:r w:rsidRPr="00E82F77">
        <w:softHyphen/>
        <w:t>ми путями:</w:t>
      </w:r>
    </w:p>
    <w:p w:rsidR="00E71026" w:rsidRPr="00E82F77" w:rsidRDefault="00E71026" w:rsidP="00100090">
      <w:pPr>
        <w:pStyle w:val="aa"/>
      </w:pPr>
      <w:r w:rsidRPr="00E82F77">
        <w:t>а) фекально-оральным</w:t>
      </w:r>
      <w:r w:rsidRPr="00E82F77">
        <w:br/>
        <w:t>б) воздушно-капельным</w:t>
      </w:r>
      <w:r w:rsidRPr="00E82F77">
        <w:br/>
        <w:t>в) воздушно-аэрозольным</w:t>
      </w:r>
      <w:r w:rsidRPr="00E82F77">
        <w:br/>
        <w:t>г) через укусы или при тесном контакте с больными</w:t>
      </w:r>
      <w:r w:rsidRPr="00E82F77">
        <w:br/>
        <w:t>д) жидкостным</w:t>
      </w:r>
      <w:r w:rsidRPr="00E82F77">
        <w:br/>
        <w:t>е) механическим</w:t>
      </w:r>
      <w:r w:rsidRPr="00E82F77">
        <w:br/>
        <w:t>ж) контактным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10.</w:t>
      </w:r>
      <w:r w:rsidRPr="00E82F77">
        <w:t> Какие из нижеперечисленных органов и систем относятся к иммунной системе человека?</w:t>
      </w:r>
    </w:p>
    <w:p w:rsidR="00E71026" w:rsidRPr="00E82F77" w:rsidRDefault="00E71026" w:rsidP="00100090">
      <w:pPr>
        <w:pStyle w:val="aa"/>
      </w:pPr>
      <w:r w:rsidRPr="00E82F77">
        <w:t>а) сердце</w:t>
      </w:r>
      <w:r w:rsidRPr="00E82F77">
        <w:br/>
        <w:t>б) костный мозг</w:t>
      </w:r>
      <w:r w:rsidRPr="00E82F77">
        <w:br/>
        <w:t>в) лимфатическая система</w:t>
      </w:r>
      <w:r w:rsidRPr="00E82F77">
        <w:br/>
        <w:t>г) легкие</w:t>
      </w:r>
      <w:r w:rsidRPr="00E82F77">
        <w:br/>
        <w:t>д) печень</w:t>
      </w:r>
      <w:r w:rsidRPr="00E82F77">
        <w:br/>
        <w:t>е) селезенка</w:t>
      </w:r>
      <w:r w:rsidRPr="00E82F77">
        <w:br/>
        <w:t>ж) почки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11.</w:t>
      </w:r>
      <w:r w:rsidRPr="00E82F77">
        <w:t> Недомогание, повышенная температура, боли в нижней час</w:t>
      </w:r>
      <w:r w:rsidRPr="00E82F77">
        <w:softHyphen/>
        <w:t>ти живота, жидкий стул с примесью крови являются сим</w:t>
      </w:r>
      <w:r w:rsidRPr="00E82F77">
        <w:softHyphen/>
        <w:t>птомами:</w:t>
      </w:r>
    </w:p>
    <w:p w:rsidR="00E71026" w:rsidRPr="00E82F77" w:rsidRDefault="00E71026" w:rsidP="00100090">
      <w:pPr>
        <w:pStyle w:val="aa"/>
      </w:pPr>
      <w:r w:rsidRPr="00E82F77">
        <w:t>а) гепатита</w:t>
      </w:r>
      <w:r w:rsidRPr="00E82F77">
        <w:br/>
        <w:t>б) ботулизма</w:t>
      </w:r>
      <w:r w:rsidRPr="00E82F77">
        <w:br/>
        <w:t>в) дизентерии</w:t>
      </w:r>
      <w:r w:rsidRPr="00E82F77">
        <w:br/>
        <w:t>г) дифтерии</w:t>
      </w:r>
      <w:r w:rsidRPr="00E82F77">
        <w:br/>
        <w:t>д) краснухи</w:t>
      </w:r>
      <w:r w:rsidRPr="00E82F77">
        <w:br/>
        <w:t>е) свинки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12.</w:t>
      </w:r>
      <w:r w:rsidRPr="00E82F77">
        <w:t> Возбудитель какого заболевания обладает исключительно вы</w:t>
      </w:r>
      <w:r w:rsidRPr="00E82F77">
        <w:softHyphen/>
        <w:t>сокой устойчивостью во внешней среде и развивается даже при полном отсутствии кислорода?</w:t>
      </w:r>
    </w:p>
    <w:p w:rsidR="00E71026" w:rsidRPr="00E82F77" w:rsidRDefault="00E71026" w:rsidP="00100090">
      <w:pPr>
        <w:pStyle w:val="aa"/>
      </w:pPr>
      <w:r w:rsidRPr="00E82F77">
        <w:t>а) гриппа</w:t>
      </w:r>
      <w:r w:rsidRPr="00E82F77">
        <w:br/>
        <w:t>б) дизентерии</w:t>
      </w:r>
      <w:r w:rsidRPr="00E82F77">
        <w:br/>
        <w:t>в) гепатита</w:t>
      </w:r>
      <w:r w:rsidRPr="00E82F77">
        <w:br/>
        <w:t>г) дифтерии</w:t>
      </w:r>
      <w:r w:rsidRPr="00E82F77">
        <w:br/>
      </w:r>
      <w:r w:rsidRPr="00E82F77">
        <w:lastRenderedPageBreak/>
        <w:t>д) краснухи</w:t>
      </w:r>
      <w:r w:rsidRPr="00E82F77">
        <w:br/>
        <w:t>е) ботулизма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13.</w:t>
      </w:r>
      <w:r w:rsidRPr="00E82F77">
        <w:t> Особенно пагубно, приводя к развитию хронического гепати</w:t>
      </w:r>
      <w:r w:rsidRPr="00E82F77">
        <w:softHyphen/>
        <w:t>та и цирроза, алкоголь влияет на:</w:t>
      </w:r>
    </w:p>
    <w:p w:rsidR="00E71026" w:rsidRPr="00E82F77" w:rsidRDefault="00E71026" w:rsidP="00100090">
      <w:pPr>
        <w:pStyle w:val="aa"/>
      </w:pPr>
      <w:r w:rsidRPr="00E82F77">
        <w:t>а) печень</w:t>
      </w:r>
      <w:r w:rsidRPr="00E82F77">
        <w:br/>
        <w:t>б) железы внутренней секреции</w:t>
      </w:r>
      <w:r w:rsidRPr="00E82F77">
        <w:br/>
        <w:t>в) сердце</w:t>
      </w:r>
      <w:r w:rsidRPr="00E82F77">
        <w:br/>
        <w:t>г) головной мозг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14.</w:t>
      </w:r>
      <w:r w:rsidRPr="00E82F77">
        <w:t> Наиболее сильное отрицательное воздействие на организм че</w:t>
      </w:r>
      <w:r w:rsidRPr="00E82F77">
        <w:softHyphen/>
        <w:t>ловека при курении оказывает сильный яд:</w:t>
      </w:r>
    </w:p>
    <w:p w:rsidR="00E71026" w:rsidRPr="00E82F77" w:rsidRDefault="00E71026" w:rsidP="00100090">
      <w:pPr>
        <w:pStyle w:val="aa"/>
      </w:pPr>
      <w:r w:rsidRPr="00E82F77">
        <w:t>а) аммиак</w:t>
      </w:r>
      <w:r w:rsidRPr="00E82F77">
        <w:br/>
        <w:t>б) углекислота</w:t>
      </w:r>
      <w:r w:rsidRPr="00E82F77">
        <w:br/>
        <w:t>в) никотин</w:t>
      </w:r>
      <w:r w:rsidRPr="00E82F77">
        <w:br/>
        <w:t>г) табачный деготь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15.</w:t>
      </w:r>
      <w:r w:rsidRPr="00E82F77">
        <w:t> К наркотикам относятся:</w:t>
      </w:r>
    </w:p>
    <w:p w:rsidR="00E71026" w:rsidRPr="00E82F77" w:rsidRDefault="00E71026" w:rsidP="00100090">
      <w:pPr>
        <w:pStyle w:val="aa"/>
      </w:pPr>
      <w:r w:rsidRPr="00E82F77">
        <w:t>а) все психоактивные вещества</w:t>
      </w:r>
      <w:r w:rsidRPr="00E82F77">
        <w:br/>
        <w:t>б) психоактивные вещества, включенные в официальный список наркотических средств</w:t>
      </w:r>
      <w:r w:rsidRPr="00E82F77">
        <w:br/>
        <w:t>в) пары бензина</w:t>
      </w:r>
      <w:r w:rsidRPr="00E82F77">
        <w:br/>
        <w:t>г) все средства, предназначенные для лекарственных целей</w:t>
      </w:r>
      <w:r w:rsidRPr="00E82F77">
        <w:br/>
        <w:t>д) аэрозольные ядовитые вещества</w:t>
      </w:r>
      <w:r w:rsidRPr="00E82F77">
        <w:br/>
        <w:t>е) пары ацетона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16.</w:t>
      </w:r>
      <w:r w:rsidRPr="00E82F77">
        <w:t> Укажите последовательность оказания первой медицинской помощи при ранении.</w:t>
      </w:r>
    </w:p>
    <w:p w:rsidR="00E71026" w:rsidRPr="00E82F77" w:rsidRDefault="00E71026" w:rsidP="00100090">
      <w:pPr>
        <w:pStyle w:val="aa"/>
      </w:pPr>
      <w:r w:rsidRPr="00E82F77">
        <w:t>а) удалить стерильным пинцетом из раны, не касаясь ее свободно лежащие инородные тела (обрывки одежды, ос</w:t>
      </w:r>
      <w:r w:rsidRPr="00E82F77">
        <w:softHyphen/>
        <w:t>колки стекла и т. д.)</w:t>
      </w:r>
      <w:r w:rsidRPr="00E82F77">
        <w:br/>
        <w:t>б) обработать кожу вокруг раны</w:t>
      </w:r>
      <w:r w:rsidRPr="00E82F77">
        <w:br/>
        <w:t>в) остановить кровотечение</w:t>
      </w:r>
      <w:r w:rsidRPr="00E82F77">
        <w:br/>
        <w:t>г) наложить на рану ватно-марлевую повязку</w:t>
      </w:r>
      <w:r w:rsidRPr="00E82F77">
        <w:br/>
        <w:t>д) доставить пострадавшего в лечебное учреждение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17.</w:t>
      </w:r>
      <w:r w:rsidRPr="00E82F77">
        <w:t> На какие виды подразделяют кровотечения в зависимости от характера поврежденных сосудов?</w:t>
      </w:r>
    </w:p>
    <w:p w:rsidR="00E71026" w:rsidRPr="00E82F77" w:rsidRDefault="00E71026" w:rsidP="00100090">
      <w:pPr>
        <w:pStyle w:val="aa"/>
      </w:pPr>
      <w:r w:rsidRPr="00E82F77">
        <w:t>а) венозное</w:t>
      </w:r>
      <w:r w:rsidRPr="00E82F77">
        <w:br/>
        <w:t>б) артериальное</w:t>
      </w:r>
      <w:r w:rsidRPr="00E82F77">
        <w:br/>
        <w:t>в) носовое</w:t>
      </w:r>
      <w:r w:rsidRPr="00E82F77">
        <w:br/>
        <w:t>г) поверхностное</w:t>
      </w:r>
      <w:r w:rsidRPr="00E82F77">
        <w:br/>
        <w:t>д) капиллярное</w:t>
      </w:r>
      <w:r w:rsidRPr="00E82F77">
        <w:br/>
        <w:t>е) глубокое</w:t>
      </w:r>
      <w:r w:rsidRPr="00E82F77">
        <w:br/>
        <w:t>ж) паренхиматозное</w:t>
      </w:r>
      <w:r w:rsidRPr="00E82F77">
        <w:br/>
        <w:t>з) наружное</w:t>
      </w:r>
      <w:r w:rsidRPr="00E82F77">
        <w:br/>
        <w:t>и) внутреннее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18.</w:t>
      </w:r>
      <w:r w:rsidRPr="00E82F77">
        <w:t> Какую информацию необходимо указать в записке, прикреп</w:t>
      </w:r>
      <w:r w:rsidRPr="00E82F77">
        <w:softHyphen/>
        <w:t>ляемой к кровоостанавливающему жгуту?</w:t>
      </w:r>
    </w:p>
    <w:p w:rsidR="00E71026" w:rsidRPr="00E82F77" w:rsidRDefault="00E71026" w:rsidP="00100090">
      <w:pPr>
        <w:pStyle w:val="aa"/>
      </w:pPr>
      <w:r w:rsidRPr="00E82F77">
        <w:t>а) фамилию, имя, отчество пострадавшего и дату наложения жгута</w:t>
      </w:r>
      <w:r w:rsidRPr="00E82F77">
        <w:br/>
        <w:t>б) время получения ранения и дату наложения жгута</w:t>
      </w:r>
      <w:r w:rsidRPr="00E82F77">
        <w:br/>
        <w:t>в) точное время и дату наложения жгута, фамилию нало</w:t>
      </w:r>
      <w:r w:rsidRPr="00E82F77">
        <w:softHyphen/>
        <w:t>жившего этот жгут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19.</w:t>
      </w:r>
      <w:r w:rsidRPr="00E82F77">
        <w:t> На какое время накладывают кровоостанавливающий жгут на поврежденную конечность зимой?</w:t>
      </w:r>
    </w:p>
    <w:p w:rsidR="00E71026" w:rsidRPr="00E82F77" w:rsidRDefault="00E71026" w:rsidP="00100090">
      <w:pPr>
        <w:pStyle w:val="aa"/>
      </w:pPr>
      <w:r w:rsidRPr="00E82F77">
        <w:t>а) не более 1 часа</w:t>
      </w:r>
      <w:r w:rsidRPr="00E82F77">
        <w:br/>
        <w:t>б) не более 2 часов</w:t>
      </w:r>
      <w:r w:rsidRPr="00E82F77">
        <w:br/>
        <w:t>в) не более З часов</w:t>
      </w:r>
      <w:r w:rsidRPr="00E82F77">
        <w:br/>
        <w:t>г) не более 4 часов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20.</w:t>
      </w:r>
      <w:r w:rsidRPr="00E82F77">
        <w:t> Признаками ушиба являются:</w:t>
      </w:r>
    </w:p>
    <w:p w:rsidR="00E71026" w:rsidRPr="00E82F77" w:rsidRDefault="00E71026" w:rsidP="00100090">
      <w:pPr>
        <w:pStyle w:val="aa"/>
      </w:pPr>
      <w:r w:rsidRPr="00E82F77">
        <w:t>а) кровотечение</w:t>
      </w:r>
      <w:r w:rsidRPr="00E82F77">
        <w:br/>
        <w:t>б) боль, припухлость</w:t>
      </w:r>
      <w:r w:rsidRPr="00E82F77">
        <w:br/>
        <w:t>в) бледность кожи</w:t>
      </w:r>
      <w:r w:rsidRPr="00E82F77">
        <w:br/>
        <w:t>г) нарушение функции поврежденной части тела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lastRenderedPageBreak/>
        <w:t>21.</w:t>
      </w:r>
      <w:r w:rsidRPr="00E82F77">
        <w:t> Оказывая первую медицинскую помощь при открытом пе</w:t>
      </w:r>
      <w:r w:rsidRPr="00E82F77">
        <w:softHyphen/>
        <w:t>реломе, необходимо последовательно выполнить следующие действия:</w:t>
      </w:r>
    </w:p>
    <w:p w:rsidR="00E71026" w:rsidRPr="00E82F77" w:rsidRDefault="00E71026" w:rsidP="00100090">
      <w:pPr>
        <w:pStyle w:val="aa"/>
      </w:pPr>
      <w:r w:rsidRPr="00E82F77">
        <w:t>а) остановить кровотечение</w:t>
      </w:r>
      <w:r w:rsidRPr="00E82F77">
        <w:br/>
        <w:t>б) наложить стерильную повязку на рану</w:t>
      </w:r>
      <w:r w:rsidRPr="00E82F77">
        <w:br/>
        <w:t>в) сделать холодный компресс</w:t>
      </w:r>
      <w:r w:rsidRPr="00E82F77">
        <w:br/>
        <w:t>г) иммобилизовать поврежденную часть тела</w:t>
      </w:r>
      <w:r w:rsidRPr="00E82F77">
        <w:br/>
        <w:t>д) дать пострадавшему обезболивающее средство</w:t>
      </w:r>
      <w:r w:rsidRPr="00E82F77">
        <w:br/>
        <w:t>е) дать пострадавшему обильное питье</w:t>
      </w:r>
      <w:r w:rsidRPr="00E82F77">
        <w:br/>
        <w:t>ж) согреть пострадавшего</w:t>
      </w:r>
      <w:r w:rsidRPr="00E82F77">
        <w:br/>
        <w:t>з) доставить пострадавшего в лечебное учреждение</w:t>
      </w:r>
      <w:r w:rsidRPr="00E82F77">
        <w:br/>
        <w:t>и) измерить температуру тела пострадавшего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22.</w:t>
      </w:r>
      <w:r w:rsidRPr="00E82F77">
        <w:t> Признаками теплового удара являются:</w:t>
      </w:r>
    </w:p>
    <w:p w:rsidR="00E71026" w:rsidRPr="00E82F77" w:rsidRDefault="00E71026" w:rsidP="00100090">
      <w:pPr>
        <w:pStyle w:val="aa"/>
      </w:pPr>
      <w:r w:rsidRPr="00E82F77">
        <w:t>а) возбужденное состояние</w:t>
      </w:r>
      <w:r w:rsidRPr="00E82F77">
        <w:br/>
        <w:t>б) судорожное сокращение мышц</w:t>
      </w:r>
      <w:r w:rsidRPr="00E82F77">
        <w:br/>
        <w:t>в) слабость</w:t>
      </w:r>
      <w:r w:rsidRPr="00E82F77">
        <w:br/>
        <w:t>г) головная боль</w:t>
      </w:r>
      <w:r w:rsidRPr="00E82F77">
        <w:br/>
        <w:t>д) ощущение жажды</w:t>
      </w:r>
      <w:r w:rsidRPr="00E82F77">
        <w:br/>
        <w:t>е) вздутие живота</w:t>
      </w:r>
      <w:r w:rsidRPr="00E82F77">
        <w:br/>
        <w:t>ж) повышенная температура тела</w:t>
      </w:r>
      <w:r w:rsidRPr="00E82F77">
        <w:br/>
        <w:t>з) иногда рвота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23.</w:t>
      </w:r>
      <w:r w:rsidRPr="00E82F77">
        <w:t> Какие из перечисленных ниже факторов способствуют разви</w:t>
      </w:r>
      <w:r w:rsidRPr="00E82F77">
        <w:softHyphen/>
        <w:t>тию отморожения?</w:t>
      </w:r>
    </w:p>
    <w:p w:rsidR="00E71026" w:rsidRPr="00E82F77" w:rsidRDefault="00E71026" w:rsidP="00100090">
      <w:pPr>
        <w:pStyle w:val="aa"/>
      </w:pPr>
      <w:r w:rsidRPr="00E82F77">
        <w:t>а) слишком просторная обувь</w:t>
      </w:r>
      <w:r w:rsidRPr="00E82F77">
        <w:br/>
        <w:t>б) тесная и влажная обувь</w:t>
      </w:r>
      <w:r w:rsidRPr="00E82F77">
        <w:br/>
        <w:t>в) быстрая ходьба</w:t>
      </w:r>
      <w:r w:rsidRPr="00E82F77">
        <w:br/>
        <w:t>г) высокая подвижность</w:t>
      </w:r>
      <w:r w:rsidRPr="00E82F77">
        <w:br/>
        <w:t>д) алкогольное опьянение</w:t>
      </w:r>
      <w:r w:rsidRPr="00E82F77">
        <w:br/>
        <w:t>е) общая усталость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24.</w:t>
      </w:r>
      <w:r w:rsidRPr="00E82F77">
        <w:t> При оказании первой медицинской помощи при местном ожоге необходимо:</w:t>
      </w:r>
    </w:p>
    <w:p w:rsidR="00E71026" w:rsidRPr="00E82F77" w:rsidRDefault="00E71026" w:rsidP="00100090">
      <w:pPr>
        <w:pStyle w:val="aa"/>
      </w:pPr>
      <w:r w:rsidRPr="00E82F77">
        <w:t>а) разрезать и удалить части одежды с места ожога</w:t>
      </w:r>
      <w:r w:rsidRPr="00E82F77">
        <w:br/>
        <w:t>б) смазать ожог жиром или мазью</w:t>
      </w:r>
      <w:r w:rsidRPr="00E82F77">
        <w:br/>
        <w:t>в) протереть место ожога спиртовым раствором</w:t>
      </w:r>
      <w:r w:rsidRPr="00E82F77">
        <w:br/>
        <w:t>г) удалить инородные тела с места ожога</w:t>
      </w:r>
      <w:r w:rsidRPr="00E82F77">
        <w:br/>
        <w:t>д) наложить на место ожога стерильную повязку</w:t>
      </w:r>
      <w:r w:rsidRPr="00E82F77">
        <w:br/>
        <w:t>е) дать пострадавшему обезболивающее средство</w:t>
      </w:r>
      <w:r w:rsidRPr="00E82F77">
        <w:br/>
        <w:t>ж) доставить пострадавшего в лечебное учреждение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25.</w:t>
      </w:r>
      <w:r w:rsidRPr="00E82F77">
        <w:t> Электротравма — это:</w:t>
      </w:r>
    </w:p>
    <w:p w:rsidR="00E71026" w:rsidRPr="00E82F77" w:rsidRDefault="00E71026" w:rsidP="00100090">
      <w:pPr>
        <w:pStyle w:val="aa"/>
      </w:pPr>
      <w:r w:rsidRPr="00E82F77">
        <w:t>а) повреждение, возникающее при воздействии молнии или электрического тока высокого напряжения</w:t>
      </w:r>
      <w:r w:rsidRPr="00E82F77">
        <w:br/>
        <w:t>б) повреждение, возникающее при воздействии электриче</w:t>
      </w:r>
      <w:r w:rsidRPr="00E82F77">
        <w:softHyphen/>
        <w:t>ского тока низкого напряжения</w:t>
      </w:r>
      <w:r w:rsidRPr="00E82F77">
        <w:br/>
        <w:t>в) повреждение, возникающее при воздействии на организм потока электронов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26.</w:t>
      </w:r>
      <w:r w:rsidRPr="00E82F77">
        <w:t> Укажите основные факторы, определяющие степень пораже</w:t>
      </w:r>
      <w:r w:rsidRPr="00E82F77">
        <w:softHyphen/>
        <w:t>ния электрическим током.</w:t>
      </w:r>
    </w:p>
    <w:p w:rsidR="00E71026" w:rsidRPr="00E82F77" w:rsidRDefault="00E71026" w:rsidP="00100090">
      <w:pPr>
        <w:pStyle w:val="aa"/>
      </w:pPr>
      <w:r w:rsidRPr="00E82F77">
        <w:t>а) сила тока</w:t>
      </w:r>
      <w:r w:rsidRPr="00E82F77">
        <w:br/>
        <w:t>б) напряженность электрического поля</w:t>
      </w:r>
      <w:r w:rsidRPr="00E82F77">
        <w:br/>
        <w:t>в) электромагнитная совместимость</w:t>
      </w:r>
      <w:r w:rsidRPr="00E82F77">
        <w:br/>
        <w:t>г) частота тока</w:t>
      </w:r>
      <w:r w:rsidRPr="00E82F77">
        <w:br/>
        <w:t>д) время воздействия тока</w:t>
      </w:r>
      <w:r w:rsidRPr="00E82F77">
        <w:br/>
        <w:t>е) путь прохождения тока через тело человека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27.</w:t>
      </w:r>
      <w:r w:rsidRPr="00E82F77">
        <w:t> Во время грозы необходимо выполнять следующие правила безопасности:</w:t>
      </w:r>
    </w:p>
    <w:p w:rsidR="00E71026" w:rsidRPr="00E82F77" w:rsidRDefault="00E71026" w:rsidP="00100090">
      <w:pPr>
        <w:pStyle w:val="aa"/>
      </w:pPr>
      <w:r w:rsidRPr="00E82F77">
        <w:t>а) без необходимости не выходить из дома</w:t>
      </w:r>
      <w:r w:rsidRPr="00E82F77">
        <w:br/>
        <w:t>б) закрыть окна, двери и дымоходы</w:t>
      </w:r>
      <w:r w:rsidRPr="00E82F77">
        <w:br/>
        <w:t>в) отключить от сети радио и телевизоры</w:t>
      </w:r>
      <w:r w:rsidRPr="00E82F77">
        <w:br/>
        <w:t>г) во время прогулки укрыться на возвышенном месте под деревом</w:t>
      </w:r>
      <w:r w:rsidRPr="00E82F77">
        <w:br/>
        <w:t>д) в лесу укрыться под высоким деревом, лучше под сосной или дубом</w:t>
      </w:r>
      <w:r w:rsidRPr="00E82F77">
        <w:br/>
        <w:t>е) находясь у воды, отойти подальше от берега</w:t>
      </w:r>
    </w:p>
    <w:p w:rsidR="00E71026" w:rsidRPr="00E82F77" w:rsidRDefault="00E71026" w:rsidP="00100090">
      <w:pPr>
        <w:pStyle w:val="aa"/>
      </w:pPr>
    </w:p>
    <w:p w:rsidR="00E71026" w:rsidRPr="00E82F77" w:rsidRDefault="00E71026" w:rsidP="00E71026">
      <w:pPr>
        <w:pStyle w:val="a3"/>
        <w:shd w:val="clear" w:color="auto" w:fill="FFFFFF"/>
        <w:spacing w:before="0" w:beforeAutospacing="0" w:after="398" w:afterAutospacing="0"/>
        <w:textAlignment w:val="baseline"/>
        <w:rPr>
          <w:color w:val="555555"/>
        </w:rPr>
      </w:pPr>
    </w:p>
    <w:p w:rsidR="00100090" w:rsidRPr="00E82F77" w:rsidRDefault="00100090" w:rsidP="00E71026">
      <w:pPr>
        <w:pStyle w:val="a3"/>
        <w:shd w:val="clear" w:color="auto" w:fill="FFFFFF"/>
        <w:spacing w:before="0" w:beforeAutospacing="0" w:after="398" w:afterAutospacing="0"/>
        <w:textAlignment w:val="baseline"/>
        <w:rPr>
          <w:color w:val="555555"/>
        </w:rPr>
      </w:pPr>
    </w:p>
    <w:p w:rsidR="00E71026" w:rsidRPr="00E82F77" w:rsidRDefault="00E71026" w:rsidP="00100090">
      <w:pPr>
        <w:pStyle w:val="aa"/>
      </w:pPr>
      <w:r w:rsidRPr="00E82F77">
        <w:t>2 вариант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1.</w:t>
      </w:r>
      <w:r w:rsidRPr="00E82F77">
        <w:t> Под режимом жизнедеятельности человека понимается:</w:t>
      </w:r>
    </w:p>
    <w:p w:rsidR="00E71026" w:rsidRPr="00E82F77" w:rsidRDefault="00E71026" w:rsidP="00100090">
      <w:pPr>
        <w:pStyle w:val="aa"/>
      </w:pPr>
      <w:r w:rsidRPr="00E82F77">
        <w:t>а) деятельность в быту и на производстве</w:t>
      </w:r>
      <w:r w:rsidRPr="00E82F77">
        <w:br/>
        <w:t>б) соответствие индивидуальной формы существования усло</w:t>
      </w:r>
      <w:r w:rsidRPr="00E82F77">
        <w:softHyphen/>
        <w:t>виям среды обитания</w:t>
      </w:r>
      <w:r w:rsidRPr="00E82F77">
        <w:br/>
        <w:t>в) установленный порядок труда, отдыха, питания и сна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2.</w:t>
      </w:r>
      <w:r w:rsidRPr="00E82F77">
        <w:t> Какие из перечисленных факторов оказывают наибольшее влияние на здоровье человека?</w:t>
      </w:r>
    </w:p>
    <w:p w:rsidR="00E71026" w:rsidRPr="00E82F77" w:rsidRDefault="00E71026" w:rsidP="00100090">
      <w:pPr>
        <w:pStyle w:val="aa"/>
      </w:pPr>
      <w:r w:rsidRPr="00E82F77">
        <w:t>а) биологические</w:t>
      </w:r>
      <w:r w:rsidRPr="00E82F77">
        <w:br/>
        <w:t>б) окружающая среда</w:t>
      </w:r>
      <w:r w:rsidRPr="00E82F77">
        <w:br/>
        <w:t>в) индивидуальный образ жизни</w:t>
      </w:r>
      <w:r w:rsidRPr="00E82F77">
        <w:br/>
        <w:t>г) система здравоохранения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3.</w:t>
      </w:r>
      <w:r w:rsidRPr="00E82F77">
        <w:t> В какое время суток работоспособность человека в соответст</w:t>
      </w:r>
      <w:r w:rsidRPr="00E82F77">
        <w:softHyphen/>
        <w:t>вии с суточными биологическими ритмами наиболее низкая?</w:t>
      </w:r>
    </w:p>
    <w:p w:rsidR="00E71026" w:rsidRPr="00E82F77" w:rsidRDefault="00E71026" w:rsidP="00100090">
      <w:pPr>
        <w:pStyle w:val="aa"/>
      </w:pPr>
      <w:r w:rsidRPr="00E82F77">
        <w:t>а) с 13 до 17 часов</w:t>
      </w:r>
      <w:r w:rsidRPr="00E82F77">
        <w:br/>
        <w:t>б) с 1 7 до 21 часа</w:t>
      </w:r>
      <w:r w:rsidRPr="00E82F77">
        <w:br/>
        <w:t>в) с 21 до 1 часа</w:t>
      </w:r>
      <w:r w:rsidRPr="00E82F77">
        <w:br/>
        <w:t>г) с 1 до 5 часов</w:t>
      </w:r>
      <w:r w:rsidRPr="00E82F77">
        <w:br/>
        <w:t>д) с 5 до 9 часов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4.</w:t>
      </w:r>
      <w:r w:rsidRPr="00E82F77">
        <w:t> Укажите микроорганизмы, вызывающие развитие инфекци</w:t>
      </w:r>
      <w:r w:rsidRPr="00E82F77">
        <w:softHyphen/>
        <w:t>онных заболеваний у человека.</w:t>
      </w:r>
    </w:p>
    <w:p w:rsidR="00E71026" w:rsidRPr="00E82F77" w:rsidRDefault="00E71026" w:rsidP="00100090">
      <w:pPr>
        <w:pStyle w:val="aa"/>
      </w:pPr>
      <w:r w:rsidRPr="00E82F77">
        <w:t>а) сапрофиты</w:t>
      </w:r>
      <w:r w:rsidRPr="00E82F77">
        <w:br/>
        <w:t>б) условно-патогенные</w:t>
      </w:r>
      <w:r w:rsidRPr="00E82F77">
        <w:br/>
        <w:t>в) патогенные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5.</w:t>
      </w:r>
      <w:r w:rsidRPr="00E82F77">
        <w:t> Что является основной причиной утомления?</w:t>
      </w:r>
    </w:p>
    <w:p w:rsidR="00E71026" w:rsidRPr="00E82F77" w:rsidRDefault="00E71026" w:rsidP="00100090">
      <w:pPr>
        <w:pStyle w:val="aa"/>
      </w:pPr>
      <w:r w:rsidRPr="00E82F77">
        <w:t>а) продолжительный активный отдых</w:t>
      </w:r>
      <w:r w:rsidRPr="00E82F77">
        <w:br/>
        <w:t>б) длительная и напряженная умственная или физическая деятельность</w:t>
      </w:r>
      <w:r w:rsidRPr="00E82F77">
        <w:br/>
        <w:t>в) регулярное несоблюдение распорядка дня</w:t>
      </w:r>
      <w:r w:rsidRPr="00E82F77">
        <w:br/>
        <w:t>г) постоянное употребление стимуляторов (чай, кофе и т. п.)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6.</w:t>
      </w:r>
      <w:r w:rsidRPr="00E82F77">
        <w:t> Укажите объективные показатели самоконтроля:</w:t>
      </w:r>
    </w:p>
    <w:p w:rsidR="00E71026" w:rsidRPr="00E82F77" w:rsidRDefault="00E71026" w:rsidP="00100090">
      <w:pPr>
        <w:pStyle w:val="aa"/>
      </w:pPr>
      <w:r w:rsidRPr="00E82F77">
        <w:t>а) болезненные и тревожные ощущения</w:t>
      </w:r>
      <w:r w:rsidRPr="00E82F77">
        <w:br/>
        <w:t>б) аппетит</w:t>
      </w:r>
      <w:r w:rsidRPr="00E82F77">
        <w:br/>
        <w:t>в) самочувствие</w:t>
      </w:r>
      <w:r w:rsidRPr="00E82F77">
        <w:br/>
        <w:t>г) показания частоты сердечных сокращений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7.</w:t>
      </w:r>
      <w:r w:rsidRPr="00E82F77">
        <w:t> Какие болезни из приведенных ниже относятся к кишечным инфекциям?</w:t>
      </w:r>
    </w:p>
    <w:p w:rsidR="00E71026" w:rsidRPr="00E82F77" w:rsidRDefault="00E71026" w:rsidP="00100090">
      <w:pPr>
        <w:pStyle w:val="aa"/>
      </w:pPr>
      <w:r w:rsidRPr="00E82F77">
        <w:t>а) дифтерия</w:t>
      </w:r>
      <w:r w:rsidRPr="00E82F77">
        <w:br/>
        <w:t>б) брюшной тиф</w:t>
      </w:r>
      <w:r w:rsidRPr="00E82F77">
        <w:br/>
        <w:t>в) дизентирия</w:t>
      </w:r>
      <w:r w:rsidRPr="00E82F77">
        <w:br/>
        <w:t>г) сыпной тиф</w:t>
      </w:r>
      <w:r w:rsidRPr="00E82F77">
        <w:br/>
        <w:t>д) холера</w:t>
      </w:r>
      <w:r w:rsidRPr="00E82F77">
        <w:br/>
        <w:t>е) чума</w:t>
      </w:r>
      <w:r w:rsidRPr="00E82F77">
        <w:br/>
        <w:t>ж) скарлатина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8.</w:t>
      </w:r>
      <w:r w:rsidRPr="00E82F77">
        <w:t> Кишечные инфекции передаются здоровому человеку от больного или бациллоносителя преимущественно:</w:t>
      </w:r>
    </w:p>
    <w:p w:rsidR="00E71026" w:rsidRPr="00E82F77" w:rsidRDefault="00E71026" w:rsidP="00100090">
      <w:pPr>
        <w:pStyle w:val="aa"/>
      </w:pPr>
      <w:r w:rsidRPr="00E82F77">
        <w:t>а) контактно-бытовым путем</w:t>
      </w:r>
      <w:r w:rsidRPr="00E82F77">
        <w:br/>
        <w:t>б) воздушно-капельным путем</w:t>
      </w:r>
      <w:r w:rsidRPr="00E82F77">
        <w:br/>
        <w:t>в) фекально-оральным путем</w:t>
      </w:r>
      <w:r w:rsidRPr="00E82F77">
        <w:br/>
        <w:t>г) через укусы животных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9.</w:t>
      </w:r>
      <w:r w:rsidRPr="00E82F77">
        <w:t> С биологической точки зрения иммунитет — это:</w:t>
      </w:r>
    </w:p>
    <w:p w:rsidR="00E71026" w:rsidRPr="00E82F77" w:rsidRDefault="00E71026" w:rsidP="00100090">
      <w:pPr>
        <w:pStyle w:val="aa"/>
      </w:pPr>
      <w:r w:rsidRPr="00E82F77">
        <w:t>а) функциональное состояние организма после перенесенного инфекционного заболевания</w:t>
      </w:r>
      <w:r w:rsidRPr="00E82F77">
        <w:br/>
        <w:t>б) совокупность мероприятий по профилактике инфекцион</w:t>
      </w:r>
      <w:r w:rsidRPr="00E82F77">
        <w:softHyphen/>
        <w:t>ных заболеваний</w:t>
      </w:r>
      <w:r w:rsidRPr="00E82F77">
        <w:br/>
        <w:t>в) способ защиты внутреннего постоянства организма от жи</w:t>
      </w:r>
      <w:r w:rsidRPr="00E82F77">
        <w:softHyphen/>
        <w:t>вых тел или веществ, несущих в себе признаки генетиче</w:t>
      </w:r>
      <w:r w:rsidRPr="00E82F77">
        <w:softHyphen/>
        <w:t>ски чужеродной информации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lastRenderedPageBreak/>
        <w:t>10.</w:t>
      </w:r>
      <w:r w:rsidRPr="00E82F77">
        <w:t> Укажите, какие из приведенных ниже симптомов характер</w:t>
      </w:r>
      <w:r w:rsidRPr="00E82F77">
        <w:softHyphen/>
        <w:t>ны для одного из самых массовых инфекционных заболева</w:t>
      </w:r>
      <w:r w:rsidRPr="00E82F77">
        <w:softHyphen/>
        <w:t>ний — гриппа.</w:t>
      </w:r>
    </w:p>
    <w:p w:rsidR="00E71026" w:rsidRPr="00E82F77" w:rsidRDefault="00E71026" w:rsidP="00100090">
      <w:pPr>
        <w:pStyle w:val="aa"/>
      </w:pPr>
      <w:r w:rsidRPr="00E82F77">
        <w:t>а) многократная рвота</w:t>
      </w:r>
      <w:r w:rsidRPr="00E82F77">
        <w:br/>
        <w:t>б) озноб</w:t>
      </w:r>
      <w:r w:rsidRPr="00E82F77">
        <w:br/>
        <w:t>в) легкая желтизна глаз</w:t>
      </w:r>
      <w:r w:rsidRPr="00E82F77">
        <w:br/>
        <w:t>г) недомогание и слабость</w:t>
      </w:r>
      <w:r w:rsidRPr="00E82F77">
        <w:br/>
        <w:t>д) головная боль</w:t>
      </w:r>
      <w:r w:rsidRPr="00E82F77">
        <w:br/>
        <w:t>е) ломота во всем теле</w:t>
      </w:r>
      <w:r w:rsidRPr="00E82F77">
        <w:br/>
        <w:t>ж) сыпь на лице и шее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11.</w:t>
      </w:r>
      <w:r w:rsidRPr="00E82F77">
        <w:t> При каких заболеваниях оказание первой помощи заключа</w:t>
      </w:r>
      <w:r w:rsidRPr="00E82F77">
        <w:softHyphen/>
        <w:t>ется в очень быстром промывании желудка теплым 5%-м раствором питьевой соды и многократном промывании же</w:t>
      </w:r>
      <w:r w:rsidRPr="00E82F77">
        <w:softHyphen/>
        <w:t>лудка теплой кипяченой водой:</w:t>
      </w:r>
    </w:p>
    <w:p w:rsidR="00E71026" w:rsidRPr="00E82F77" w:rsidRDefault="00E71026" w:rsidP="00100090">
      <w:pPr>
        <w:pStyle w:val="aa"/>
      </w:pPr>
      <w:r w:rsidRPr="00E82F77">
        <w:t>а) свинка</w:t>
      </w:r>
      <w:r w:rsidRPr="00E82F77">
        <w:br/>
        <w:t>б) инфекционный гепатит</w:t>
      </w:r>
      <w:r w:rsidRPr="00E82F77">
        <w:br/>
        <w:t>в) пищевые токсикоинфекции</w:t>
      </w:r>
      <w:r w:rsidRPr="00E82F77">
        <w:br/>
        <w:t>г) ботулизм</w:t>
      </w:r>
      <w:r w:rsidRPr="00E82F77">
        <w:br/>
        <w:t>д) дифтерия</w:t>
      </w:r>
      <w:r w:rsidRPr="00E82F77">
        <w:br/>
        <w:t>е) болезнь Боткина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12.</w:t>
      </w:r>
      <w:r w:rsidRPr="00E82F77">
        <w:t> Строгая диета: жидкая пища без жира, молочные продукты, сладкие блюда — необходимы человеку примерно в течение года после перенесения:</w:t>
      </w:r>
    </w:p>
    <w:p w:rsidR="00E71026" w:rsidRPr="00E82F77" w:rsidRDefault="00E71026" w:rsidP="00100090">
      <w:pPr>
        <w:pStyle w:val="aa"/>
      </w:pPr>
      <w:r w:rsidRPr="00E82F77">
        <w:t>а) дизентерии</w:t>
      </w:r>
      <w:r w:rsidRPr="00E82F77">
        <w:br/>
        <w:t>б) свинки</w:t>
      </w:r>
      <w:r w:rsidRPr="00E82F77">
        <w:br/>
        <w:t>в) краснухи</w:t>
      </w:r>
      <w:r w:rsidRPr="00E82F77">
        <w:br/>
        <w:t>г) дифтерии</w:t>
      </w:r>
      <w:r w:rsidRPr="00E82F77">
        <w:br/>
        <w:t>д) инфекционного гепатита</w:t>
      </w:r>
      <w:r w:rsidRPr="00E82F77">
        <w:br/>
        <w:t>е) гриппа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13.</w:t>
      </w:r>
      <w:r w:rsidRPr="00E82F77">
        <w:t> Признаками алкогольного отравления являются:</w:t>
      </w:r>
    </w:p>
    <w:p w:rsidR="00E71026" w:rsidRPr="00E82F77" w:rsidRDefault="00E71026" w:rsidP="00100090">
      <w:pPr>
        <w:pStyle w:val="aa"/>
      </w:pPr>
      <w:r w:rsidRPr="00E82F77">
        <w:t>а) пожелтение кожи</w:t>
      </w:r>
      <w:r w:rsidRPr="00E82F77">
        <w:br/>
        <w:t>б) тошнота и рвота</w:t>
      </w:r>
      <w:r w:rsidRPr="00E82F77">
        <w:br/>
        <w:t>в) повышение температуры тела</w:t>
      </w:r>
      <w:r w:rsidRPr="00E82F77">
        <w:br/>
        <w:t>г) повышение артериального давления</w:t>
      </w:r>
      <w:r w:rsidRPr="00E82F77">
        <w:br/>
        <w:t>д) увеличение частоты сердечных сокращений</w:t>
      </w:r>
      <w:r w:rsidRPr="00E82F77">
        <w:br/>
        <w:t>е) возбуждение или депрессивное состояние</w:t>
      </w:r>
      <w:r w:rsidRPr="00E82F77">
        <w:br/>
        <w:t>ж) головокружение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14.</w:t>
      </w:r>
      <w:r w:rsidRPr="00E82F77">
        <w:t> Какое из указанных ниже вредных веществ, содержащихся в табачном дыме, наиболее опасно, так как является сильным ядом и практически мгновенно поступает в кровь?</w:t>
      </w:r>
    </w:p>
    <w:p w:rsidR="00E71026" w:rsidRPr="00E82F77" w:rsidRDefault="00E71026" w:rsidP="00100090">
      <w:pPr>
        <w:pStyle w:val="aa"/>
      </w:pPr>
      <w:r w:rsidRPr="00E82F77">
        <w:t>а) угарный газ</w:t>
      </w:r>
      <w:r w:rsidRPr="00E82F77">
        <w:br/>
        <w:t>б) синильная кислота</w:t>
      </w:r>
      <w:r w:rsidRPr="00E82F77">
        <w:br/>
        <w:t>в) углекислота</w:t>
      </w:r>
      <w:r w:rsidRPr="00E82F77">
        <w:br/>
        <w:t>г) никотин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15.</w:t>
      </w:r>
      <w:r w:rsidRPr="00E82F77">
        <w:t> Укажите последовательность оказания первой помощи при наркотическом отравлении.</w:t>
      </w:r>
    </w:p>
    <w:p w:rsidR="00E71026" w:rsidRPr="00E82F77" w:rsidRDefault="00E71026" w:rsidP="00100090">
      <w:pPr>
        <w:pStyle w:val="aa"/>
      </w:pPr>
      <w:r w:rsidRPr="00E82F77">
        <w:t>а) очистить дыхательные пути</w:t>
      </w:r>
      <w:r w:rsidRPr="00E82F77">
        <w:br/>
        <w:t>б) дать понюхать ватку, смоченную нашатырным спиртом</w:t>
      </w:r>
      <w:r w:rsidRPr="00E82F77">
        <w:br/>
        <w:t>в) вызвать «скорую помощь»</w:t>
      </w:r>
      <w:r w:rsidRPr="00E82F77">
        <w:br/>
        <w:t>г) уложить пострадавшего на бок или живот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16.</w:t>
      </w:r>
      <w:r w:rsidRPr="00E82F77">
        <w:t> Пращевидную повязку накладывают при ранении:</w:t>
      </w:r>
    </w:p>
    <w:p w:rsidR="00E71026" w:rsidRPr="00E82F77" w:rsidRDefault="00E71026" w:rsidP="00100090">
      <w:pPr>
        <w:pStyle w:val="aa"/>
      </w:pPr>
      <w:r w:rsidRPr="00E82F77">
        <w:t>а) подбородка</w:t>
      </w:r>
      <w:r w:rsidRPr="00E82F77">
        <w:br/>
        <w:t>б) живота</w:t>
      </w:r>
      <w:r w:rsidRPr="00E82F77">
        <w:br/>
        <w:t>в) затылка</w:t>
      </w:r>
      <w:r w:rsidRPr="00E82F77">
        <w:br/>
        <w:t>г) груди</w:t>
      </w:r>
      <w:r w:rsidRPr="00E82F77">
        <w:br/>
        <w:t>д) носа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17.</w:t>
      </w:r>
      <w:r w:rsidRPr="00E82F77">
        <w:t> Какой способ остановки кровотечения является наиболее на</w:t>
      </w:r>
      <w:r w:rsidRPr="00E82F77">
        <w:softHyphen/>
        <w:t>дежным?</w:t>
      </w:r>
    </w:p>
    <w:p w:rsidR="00E71026" w:rsidRPr="00E82F77" w:rsidRDefault="00E71026" w:rsidP="00100090">
      <w:pPr>
        <w:pStyle w:val="aa"/>
      </w:pPr>
      <w:r w:rsidRPr="00E82F77">
        <w:t>а) наложение стерильной давящей повязки</w:t>
      </w:r>
      <w:r w:rsidRPr="00E82F77">
        <w:br/>
        <w:t>б) пальцевое прижатие</w:t>
      </w:r>
      <w:r w:rsidRPr="00E82F77">
        <w:br/>
        <w:t>в) наложение кровоостанавливающего жгута</w:t>
      </w:r>
      <w:r w:rsidRPr="00E82F77">
        <w:br/>
        <w:t>г) максимальное сгибание конечности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lastRenderedPageBreak/>
        <w:t>18.</w:t>
      </w:r>
      <w:r w:rsidRPr="00E82F77">
        <w:t> Какое время кровоостанавливающий жгут может находиться на поврежденной конечности зимой?</w:t>
      </w:r>
    </w:p>
    <w:p w:rsidR="00E71026" w:rsidRPr="00E82F77" w:rsidRDefault="00E71026" w:rsidP="00100090">
      <w:pPr>
        <w:pStyle w:val="aa"/>
      </w:pPr>
      <w:r w:rsidRPr="00E82F77">
        <w:t>а) до 30 минут;</w:t>
      </w:r>
      <w:r w:rsidRPr="00E82F77">
        <w:br/>
        <w:t>б) до 1 часа;</w:t>
      </w:r>
      <w:r w:rsidRPr="00E82F77">
        <w:br/>
        <w:t>в) до 1,5 часов;</w:t>
      </w:r>
      <w:r w:rsidRPr="00E82F77">
        <w:br/>
        <w:t>г) до 2 часов.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19.</w:t>
      </w:r>
      <w:r w:rsidRPr="00E82F77">
        <w:t> Если из раны пульсирующей струей вытекает кровь алого цвета, то это:</w:t>
      </w:r>
    </w:p>
    <w:p w:rsidR="00E71026" w:rsidRPr="00E82F77" w:rsidRDefault="00E71026" w:rsidP="00100090">
      <w:pPr>
        <w:pStyle w:val="aa"/>
      </w:pPr>
      <w:r w:rsidRPr="00E82F77">
        <w:t>а) венозное кровотечение</w:t>
      </w:r>
      <w:r w:rsidRPr="00E82F77">
        <w:br/>
        <w:t>б) капиллярное кровотечение</w:t>
      </w:r>
      <w:r w:rsidRPr="00E82F77">
        <w:br/>
        <w:t>в) артериальное кровотечение</w:t>
      </w:r>
      <w:r w:rsidRPr="00E82F77">
        <w:br/>
        <w:t>г) паренхиматозное кровотечение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20.</w:t>
      </w:r>
      <w:r w:rsidRPr="00E82F77">
        <w:t> Укажите последовательность оказания первой помощи при ушибе.</w:t>
      </w:r>
    </w:p>
    <w:p w:rsidR="00E71026" w:rsidRPr="00E82F77" w:rsidRDefault="00E71026" w:rsidP="00100090">
      <w:pPr>
        <w:pStyle w:val="aa"/>
      </w:pPr>
      <w:r w:rsidRPr="00E82F77">
        <w:t>а) ограничить подвижность пораженного участка</w:t>
      </w:r>
      <w:r w:rsidRPr="00E82F77">
        <w:br/>
        <w:t>б) приложить холодный компресс (двойной полиэтиленовый пакет со льдом, снегом или холодной водой)</w:t>
      </w:r>
      <w:r w:rsidRPr="00E82F77">
        <w:br/>
        <w:t>в) наложить тугую повязку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21.</w:t>
      </w:r>
      <w:r w:rsidRPr="00E82F77">
        <w:t> Укажите последовательность оказания первой помощи для профилактики травматического шока.</w:t>
      </w:r>
    </w:p>
    <w:p w:rsidR="00E71026" w:rsidRPr="00E82F77" w:rsidRDefault="00E71026" w:rsidP="00100090">
      <w:pPr>
        <w:pStyle w:val="aa"/>
      </w:pPr>
      <w:r w:rsidRPr="00E82F77">
        <w:t>а) остановить кровотечение</w:t>
      </w:r>
      <w:r w:rsidRPr="00E82F77">
        <w:br/>
        <w:t>б) согреть пострадавшего</w:t>
      </w:r>
      <w:r w:rsidRPr="00E82F77">
        <w:br/>
        <w:t>в) бережно доставить пострадавшего в лечебное учреждение</w:t>
      </w:r>
      <w:r w:rsidRPr="00E82F77">
        <w:br/>
        <w:t>г) иммобилизировать поврежденную часть тела</w:t>
      </w:r>
      <w:r w:rsidRPr="00E82F77">
        <w:br/>
        <w:t>д) дать пострадавшему обильное питье</w:t>
      </w:r>
      <w:r w:rsidRPr="00E82F77">
        <w:br/>
        <w:t>е) дать пострадавшему обезболивающее средство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22.</w:t>
      </w:r>
      <w:r w:rsidRPr="00E82F77">
        <w:t> При оказании медицинской помощи пострадавшему от теп</w:t>
      </w:r>
      <w:r w:rsidRPr="00E82F77">
        <w:softHyphen/>
        <w:t>лового удара следует:</w:t>
      </w:r>
    </w:p>
    <w:p w:rsidR="00E71026" w:rsidRPr="00E82F77" w:rsidRDefault="00E71026" w:rsidP="00100090">
      <w:pPr>
        <w:pStyle w:val="aa"/>
      </w:pPr>
      <w:r w:rsidRPr="00E82F77">
        <w:t>а) дать пострадавшему успокоительное средство</w:t>
      </w:r>
      <w:r w:rsidRPr="00E82F77">
        <w:br/>
        <w:t>б) вынести пострадавшего на свежий воздух, в прохладное место</w:t>
      </w:r>
      <w:r w:rsidRPr="00E82F77">
        <w:br/>
        <w:t>в) приложить к голове пострадавшего холодный компресс</w:t>
      </w:r>
      <w:r w:rsidRPr="00E82F77">
        <w:br/>
        <w:t>г) поить пострадавшего горячим чаем или кофе</w:t>
      </w:r>
      <w:r w:rsidRPr="00E82F77">
        <w:br/>
        <w:t>д) поить пострадавшего холодным чаем или подсоленной водой</w:t>
      </w:r>
      <w:r w:rsidRPr="00E82F77">
        <w:br/>
        <w:t>е) вызвать «скорую помощь»</w:t>
      </w:r>
      <w:r w:rsidRPr="00E82F77">
        <w:br/>
        <w:t>ж) обеспечить пострадавшему постельный режим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23.</w:t>
      </w:r>
      <w:r w:rsidRPr="00E82F77">
        <w:t> Бледность, снижение чувствительности кожи, появление пу</w:t>
      </w:r>
      <w:r w:rsidRPr="00E82F77">
        <w:softHyphen/>
        <w:t>зырей на вторые-третьи сутки свидетельствуют об отморо</w:t>
      </w:r>
      <w:r w:rsidRPr="00E82F77">
        <w:softHyphen/>
        <w:t>жении:</w:t>
      </w:r>
    </w:p>
    <w:p w:rsidR="00E71026" w:rsidRPr="00E82F77" w:rsidRDefault="00E71026" w:rsidP="00100090">
      <w:pPr>
        <w:pStyle w:val="aa"/>
      </w:pPr>
      <w:r w:rsidRPr="00E82F77">
        <w:t>а) первой степени</w:t>
      </w:r>
      <w:r w:rsidRPr="00E82F77">
        <w:br/>
        <w:t>б) второй степени</w:t>
      </w:r>
      <w:r w:rsidRPr="00E82F77">
        <w:br/>
        <w:t>в) третьей степени</w:t>
      </w:r>
      <w:r w:rsidRPr="00E82F77">
        <w:br/>
        <w:t>г) четвертой степени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24.</w:t>
      </w:r>
      <w:r w:rsidRPr="00E82F77">
        <w:t> Первая медицинская помощь при отравлении алкоголем за</w:t>
      </w:r>
      <w:r w:rsidRPr="00E82F77">
        <w:softHyphen/>
        <w:t>ключается в:</w:t>
      </w:r>
    </w:p>
    <w:p w:rsidR="00E71026" w:rsidRPr="00E82F77" w:rsidRDefault="00E71026" w:rsidP="00100090">
      <w:pPr>
        <w:pStyle w:val="aa"/>
      </w:pPr>
      <w:r w:rsidRPr="00E82F77">
        <w:t>а) выведении пострадавшего на свежий воздух</w:t>
      </w:r>
      <w:r w:rsidRPr="00E82F77">
        <w:br/>
        <w:t>б) вызывании у него рвотного эффекта</w:t>
      </w:r>
      <w:r w:rsidRPr="00E82F77">
        <w:br/>
        <w:t>в) промывании пострадавшему желудка теплой водой с до</w:t>
      </w:r>
      <w:r w:rsidRPr="00E82F77">
        <w:softHyphen/>
        <w:t>бавлением активированного угля</w:t>
      </w:r>
      <w:r w:rsidRPr="00E82F77">
        <w:br/>
        <w:t>г) при необходимости выполнении реанимационных меро</w:t>
      </w:r>
      <w:r w:rsidRPr="00E82F77">
        <w:softHyphen/>
        <w:t>приятий</w:t>
      </w:r>
      <w:r w:rsidRPr="00E82F77">
        <w:br/>
        <w:t>д) приложении к голове согревающего компресса</w:t>
      </w:r>
      <w:r w:rsidRPr="00E82F77">
        <w:br/>
        <w:t>е) при бессознательном состоянии пострадавшего обеспече</w:t>
      </w:r>
      <w:r w:rsidRPr="00E82F77">
        <w:softHyphen/>
        <w:t>нии проходимости его дыхательных путей</w:t>
      </w:r>
      <w:r w:rsidRPr="00E82F77">
        <w:br/>
        <w:t>ж) употреблении пострадавшим слабительного средства (на</w:t>
      </w:r>
      <w:r w:rsidRPr="00E82F77">
        <w:softHyphen/>
        <w:t>трия сульфата)</w:t>
      </w:r>
      <w:r w:rsidRPr="00E82F77">
        <w:br/>
        <w:t>з) вызове «скорой помощи» при тяжелом состоянии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25.</w:t>
      </w:r>
      <w:r w:rsidRPr="00E82F77">
        <w:t> К какой степени травмирования следует отнести потерю соз</w:t>
      </w:r>
      <w:r w:rsidRPr="00E82F77">
        <w:softHyphen/>
        <w:t>нания и нарушение сердечной деятельности и дыхания в ре</w:t>
      </w:r>
      <w:r w:rsidRPr="00E82F77">
        <w:softHyphen/>
        <w:t>зультате электрического удара?</w:t>
      </w:r>
    </w:p>
    <w:p w:rsidR="00E71026" w:rsidRPr="00E82F77" w:rsidRDefault="00E71026" w:rsidP="00100090">
      <w:pPr>
        <w:pStyle w:val="aa"/>
      </w:pPr>
      <w:r w:rsidRPr="00E82F77">
        <w:t>а) первая степень</w:t>
      </w:r>
      <w:r w:rsidRPr="00E82F77">
        <w:br/>
        <w:t>б) вторая степень</w:t>
      </w:r>
      <w:r w:rsidRPr="00E82F77">
        <w:br/>
        <w:t>в) третья степень</w:t>
      </w:r>
      <w:r w:rsidRPr="00E82F77">
        <w:br/>
        <w:t>г) четвертая степень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lastRenderedPageBreak/>
        <w:t>26.</w:t>
      </w:r>
      <w:r w:rsidRPr="00E82F77">
        <w:t> Выберите средства, устройства и инструменты, применяемые для индивидуальной защиты человека от поражения элек</w:t>
      </w:r>
      <w:r w:rsidRPr="00E82F77">
        <w:softHyphen/>
        <w:t>трическим током.</w:t>
      </w:r>
    </w:p>
    <w:p w:rsidR="00E71026" w:rsidRPr="00E82F77" w:rsidRDefault="00E71026" w:rsidP="00100090">
      <w:pPr>
        <w:pStyle w:val="aa"/>
      </w:pPr>
      <w:r w:rsidRPr="00E82F77">
        <w:t>а) система заземления электрического прибора</w:t>
      </w:r>
      <w:r w:rsidRPr="00E82F77">
        <w:br/>
        <w:t>б) система зануления электрического прибора</w:t>
      </w:r>
      <w:r w:rsidRPr="00E82F77">
        <w:br/>
        <w:t>в) диэлектрические перчатки, галоши, боты</w:t>
      </w:r>
      <w:r w:rsidRPr="00E82F77">
        <w:br/>
        <w:t>г) диэлектрические коврики</w:t>
      </w:r>
      <w:r w:rsidRPr="00E82F77">
        <w:br/>
        <w:t>д) слесарно-монтажный инструмент с изолированными руко</w:t>
      </w:r>
      <w:r w:rsidRPr="00E82F77">
        <w:softHyphen/>
        <w:t>ятками</w:t>
      </w:r>
      <w:r w:rsidRPr="00E82F77">
        <w:br/>
        <w:t>е) система автоматического защитного отключения электри</w:t>
      </w:r>
      <w:r w:rsidRPr="00E82F77">
        <w:softHyphen/>
        <w:t>ческого прибора при возникновении опасности поражения электрическим током</w:t>
      </w:r>
    </w:p>
    <w:p w:rsidR="00E71026" w:rsidRPr="00E82F77" w:rsidRDefault="00E71026" w:rsidP="00100090">
      <w:pPr>
        <w:pStyle w:val="aa"/>
      </w:pPr>
      <w:r w:rsidRPr="00E82F77">
        <w:rPr>
          <w:rStyle w:val="ab"/>
          <w:b w:val="0"/>
          <w:color w:val="555555"/>
          <w:bdr w:val="none" w:sz="0" w:space="0" w:color="auto" w:frame="1"/>
        </w:rPr>
        <w:t>27.</w:t>
      </w:r>
      <w:r w:rsidRPr="00E82F77">
        <w:t> Перед грозой и во время грозы не следует:</w:t>
      </w:r>
    </w:p>
    <w:p w:rsidR="00E71026" w:rsidRPr="00E82F77" w:rsidRDefault="00E71026" w:rsidP="00100090">
      <w:pPr>
        <w:pStyle w:val="aa"/>
      </w:pPr>
      <w:r w:rsidRPr="00E82F77">
        <w:t>а) находиться у воды, купаться и ловить рыбу</w:t>
      </w:r>
      <w:r w:rsidRPr="00E82F77">
        <w:br/>
        <w:t>б) укрываться в лесу на участке с низкорослыми деревьями</w:t>
      </w:r>
      <w:r w:rsidRPr="00E82F77">
        <w:br/>
        <w:t>в) выполнять спортивные упражнения, бегать, играть на улице</w:t>
      </w:r>
      <w:r w:rsidRPr="00E82F77">
        <w:br/>
        <w:t>г) оставаться в автомобиле</w:t>
      </w:r>
      <w:r w:rsidRPr="00E82F77">
        <w:br/>
        <w:t>д) пользоваться телефоном и электроприборами</w:t>
      </w:r>
    </w:p>
    <w:p w:rsidR="00E71026" w:rsidRPr="00E82F77" w:rsidRDefault="00E71026" w:rsidP="00E71026">
      <w:pPr>
        <w:pStyle w:val="a3"/>
        <w:shd w:val="clear" w:color="auto" w:fill="FFFFFF"/>
        <w:spacing w:before="0" w:beforeAutospacing="0" w:after="398" w:afterAutospacing="0"/>
        <w:textAlignment w:val="baseline"/>
        <w:rPr>
          <w:color w:val="555555"/>
        </w:rPr>
      </w:pPr>
    </w:p>
    <w:p w:rsidR="00E71026" w:rsidRPr="00E82F77" w:rsidRDefault="00E71026" w:rsidP="0042039F">
      <w:pPr>
        <w:pStyle w:val="sertxt"/>
        <w:pBdr>
          <w:left w:val="single" w:sz="48" w:space="31" w:color="A7D165"/>
          <w:right w:val="single" w:sz="48" w:space="0" w:color="A7D165"/>
        </w:pBdr>
        <w:shd w:val="clear" w:color="auto" w:fill="FFFFFF"/>
        <w:spacing w:before="0" w:beforeAutospacing="0" w:after="0" w:afterAutospacing="0"/>
        <w:textAlignment w:val="baseline"/>
        <w:rPr>
          <w:color w:val="555555"/>
        </w:rPr>
      </w:pPr>
      <w:r w:rsidRPr="00E82F77">
        <w:rPr>
          <w:rStyle w:val="ab"/>
          <w:b w:val="0"/>
          <w:bCs w:val="0"/>
          <w:color w:val="555555"/>
          <w:bdr w:val="none" w:sz="0" w:space="0" w:color="auto" w:frame="1"/>
        </w:rPr>
        <w:t>Ответы на тест по ОБЖ Основы медицинских знаний</w:t>
      </w:r>
      <w:r w:rsidRPr="00E82F77">
        <w:rPr>
          <w:color w:val="555555"/>
        </w:rPr>
        <w:br/>
      </w:r>
      <w:r w:rsidRPr="00E82F77">
        <w:rPr>
          <w:rStyle w:val="ab"/>
          <w:b w:val="0"/>
          <w:bCs w:val="0"/>
          <w:color w:val="555555"/>
          <w:bdr w:val="none" w:sz="0" w:space="0" w:color="auto" w:frame="1"/>
        </w:rPr>
        <w:t>1 вариант</w:t>
      </w:r>
      <w:r w:rsidRPr="00E82F77">
        <w:rPr>
          <w:color w:val="555555"/>
        </w:rPr>
        <w:br/>
        <w:t>1-б</w:t>
      </w:r>
      <w:r w:rsidRPr="00E82F77">
        <w:rPr>
          <w:color w:val="555555"/>
        </w:rPr>
        <w:br/>
        <w:t>2-абге</w:t>
      </w:r>
      <w:r w:rsidRPr="00E82F77">
        <w:rPr>
          <w:color w:val="555555"/>
        </w:rPr>
        <w:br/>
        <w:t>3-бд</w:t>
      </w:r>
      <w:r w:rsidRPr="00E82F77">
        <w:rPr>
          <w:color w:val="555555"/>
        </w:rPr>
        <w:br/>
        <w:t>4-б</w:t>
      </w:r>
      <w:r w:rsidRPr="00E82F77">
        <w:rPr>
          <w:color w:val="555555"/>
        </w:rPr>
        <w:br/>
        <w:t>5-в</w:t>
      </w:r>
      <w:r w:rsidRPr="00E82F77">
        <w:rPr>
          <w:color w:val="555555"/>
        </w:rPr>
        <w:br/>
        <w:t>6-абге</w:t>
      </w:r>
      <w:r w:rsidRPr="00E82F77">
        <w:rPr>
          <w:color w:val="555555"/>
        </w:rPr>
        <w:br/>
        <w:t>7-в</w:t>
      </w:r>
      <w:r w:rsidRPr="00E82F77">
        <w:rPr>
          <w:color w:val="555555"/>
        </w:rPr>
        <w:br/>
        <w:t>8-авж</w:t>
      </w:r>
      <w:r w:rsidRPr="00E82F77">
        <w:rPr>
          <w:color w:val="555555"/>
        </w:rPr>
        <w:br/>
        <w:t>9-абгдж</w:t>
      </w:r>
      <w:r w:rsidRPr="00E82F77">
        <w:rPr>
          <w:color w:val="555555"/>
        </w:rPr>
        <w:br/>
        <w:t>10-бвде</w:t>
      </w:r>
      <w:r w:rsidRPr="00E82F77">
        <w:rPr>
          <w:color w:val="555555"/>
        </w:rPr>
        <w:br/>
        <w:t>11-в</w:t>
      </w:r>
      <w:r w:rsidRPr="00E82F77">
        <w:rPr>
          <w:color w:val="555555"/>
        </w:rPr>
        <w:br/>
        <w:t>12-е</w:t>
      </w:r>
      <w:r w:rsidRPr="00E82F77">
        <w:rPr>
          <w:color w:val="555555"/>
        </w:rPr>
        <w:br/>
        <w:t>13-а</w:t>
      </w:r>
      <w:r w:rsidRPr="00E82F77">
        <w:rPr>
          <w:color w:val="555555"/>
        </w:rPr>
        <w:br/>
        <w:t>14-в</w:t>
      </w:r>
      <w:r w:rsidRPr="00E82F77">
        <w:rPr>
          <w:color w:val="555555"/>
        </w:rPr>
        <w:br/>
        <w:t>15-б</w:t>
      </w:r>
      <w:r w:rsidRPr="00E82F77">
        <w:rPr>
          <w:color w:val="555555"/>
        </w:rPr>
        <w:br/>
        <w:t>16-вабгд</w:t>
      </w:r>
      <w:r w:rsidRPr="00E82F77">
        <w:rPr>
          <w:color w:val="555555"/>
        </w:rPr>
        <w:br/>
        <w:t>17-абдж</w:t>
      </w:r>
      <w:r w:rsidRPr="00E82F77">
        <w:rPr>
          <w:color w:val="555555"/>
        </w:rPr>
        <w:br/>
        <w:t>18-в</w:t>
      </w:r>
      <w:r w:rsidRPr="00E82F77">
        <w:rPr>
          <w:color w:val="555555"/>
        </w:rPr>
        <w:br/>
        <w:t>19-а</w:t>
      </w:r>
      <w:r w:rsidRPr="00E82F77">
        <w:rPr>
          <w:color w:val="555555"/>
        </w:rPr>
        <w:br/>
        <w:t>20-бг</w:t>
      </w:r>
      <w:r w:rsidRPr="00E82F77">
        <w:rPr>
          <w:color w:val="555555"/>
        </w:rPr>
        <w:br/>
        <w:t>21-абгджз</w:t>
      </w:r>
      <w:r w:rsidRPr="00E82F77">
        <w:rPr>
          <w:color w:val="555555"/>
        </w:rPr>
        <w:br/>
        <w:t>22-вгджз</w:t>
      </w:r>
      <w:r w:rsidRPr="00E82F77">
        <w:rPr>
          <w:color w:val="555555"/>
        </w:rPr>
        <w:br/>
        <w:t>23-бде</w:t>
      </w:r>
      <w:r w:rsidRPr="00E82F77">
        <w:rPr>
          <w:color w:val="555555"/>
        </w:rPr>
        <w:br/>
        <w:t>24-адеж</w:t>
      </w:r>
      <w:r w:rsidRPr="00E82F77">
        <w:rPr>
          <w:color w:val="555555"/>
        </w:rPr>
        <w:br/>
        <w:t>25-а</w:t>
      </w:r>
      <w:r w:rsidRPr="00E82F77">
        <w:rPr>
          <w:color w:val="555555"/>
        </w:rPr>
        <w:br/>
        <w:t>26-агде</w:t>
      </w:r>
      <w:r w:rsidRPr="00E82F77">
        <w:rPr>
          <w:color w:val="555555"/>
        </w:rPr>
        <w:br/>
        <w:t>27-абве</w:t>
      </w:r>
      <w:r w:rsidRPr="00E82F77">
        <w:rPr>
          <w:color w:val="555555"/>
        </w:rPr>
        <w:br/>
      </w:r>
      <w:r w:rsidRPr="00E82F77">
        <w:rPr>
          <w:rStyle w:val="ab"/>
          <w:b w:val="0"/>
          <w:bCs w:val="0"/>
          <w:color w:val="555555"/>
          <w:bdr w:val="none" w:sz="0" w:space="0" w:color="auto" w:frame="1"/>
        </w:rPr>
        <w:t>2 вариант</w:t>
      </w:r>
      <w:r w:rsidRPr="00E82F77">
        <w:rPr>
          <w:color w:val="555555"/>
        </w:rPr>
        <w:br/>
        <w:t>1-в</w:t>
      </w:r>
      <w:r w:rsidRPr="00E82F77">
        <w:rPr>
          <w:color w:val="555555"/>
        </w:rPr>
        <w:br/>
        <w:t>2-в</w:t>
      </w:r>
      <w:r w:rsidRPr="00E82F77">
        <w:rPr>
          <w:color w:val="555555"/>
        </w:rPr>
        <w:br/>
        <w:t>3-г</w:t>
      </w:r>
      <w:r w:rsidRPr="00E82F77">
        <w:rPr>
          <w:color w:val="555555"/>
        </w:rPr>
        <w:br/>
        <w:t>4-в</w:t>
      </w:r>
      <w:r w:rsidRPr="00E82F77">
        <w:rPr>
          <w:color w:val="555555"/>
        </w:rPr>
        <w:br/>
        <w:t>5-б</w:t>
      </w:r>
      <w:r w:rsidRPr="00E82F77">
        <w:rPr>
          <w:color w:val="555555"/>
        </w:rPr>
        <w:br/>
        <w:t>6-г</w:t>
      </w:r>
      <w:r w:rsidRPr="00E82F77">
        <w:rPr>
          <w:color w:val="555555"/>
        </w:rPr>
        <w:br/>
        <w:t>7-бвд</w:t>
      </w:r>
      <w:r w:rsidRPr="00E82F77">
        <w:rPr>
          <w:color w:val="555555"/>
        </w:rPr>
        <w:br/>
        <w:t>8-в</w:t>
      </w:r>
      <w:r w:rsidRPr="00E82F77">
        <w:rPr>
          <w:color w:val="555555"/>
        </w:rPr>
        <w:br/>
      </w:r>
      <w:r w:rsidRPr="00E82F77">
        <w:rPr>
          <w:color w:val="555555"/>
        </w:rPr>
        <w:lastRenderedPageBreak/>
        <w:t>9-в</w:t>
      </w:r>
      <w:r w:rsidRPr="00E82F77">
        <w:rPr>
          <w:color w:val="555555"/>
        </w:rPr>
        <w:br/>
        <w:t>10-бгде</w:t>
      </w:r>
      <w:r w:rsidRPr="00E82F77">
        <w:rPr>
          <w:color w:val="555555"/>
        </w:rPr>
        <w:br/>
        <w:t>11-вг</w:t>
      </w:r>
      <w:r w:rsidRPr="00E82F77">
        <w:rPr>
          <w:color w:val="555555"/>
        </w:rPr>
        <w:br/>
        <w:t>12-д</w:t>
      </w:r>
      <w:r w:rsidRPr="00E82F77">
        <w:rPr>
          <w:color w:val="555555"/>
        </w:rPr>
        <w:br/>
        <w:t>13-бгдеж</w:t>
      </w:r>
      <w:r w:rsidRPr="00E82F77">
        <w:rPr>
          <w:color w:val="555555"/>
        </w:rPr>
        <w:br/>
        <w:t>14-д</w:t>
      </w:r>
      <w:r w:rsidRPr="00E82F77">
        <w:rPr>
          <w:color w:val="555555"/>
        </w:rPr>
        <w:br/>
        <w:t>15-габв</w:t>
      </w:r>
      <w:r w:rsidRPr="00E82F77">
        <w:rPr>
          <w:color w:val="555555"/>
        </w:rPr>
        <w:br/>
        <w:t>16-ад</w:t>
      </w:r>
      <w:r w:rsidRPr="00E82F77">
        <w:rPr>
          <w:color w:val="555555"/>
        </w:rPr>
        <w:br/>
        <w:t>17-в</w:t>
      </w:r>
      <w:r w:rsidRPr="00E82F77">
        <w:rPr>
          <w:color w:val="555555"/>
        </w:rPr>
        <w:br/>
        <w:t>18-б</w:t>
      </w:r>
      <w:r w:rsidRPr="00E82F77">
        <w:rPr>
          <w:color w:val="555555"/>
        </w:rPr>
        <w:br/>
        <w:t>19-в</w:t>
      </w:r>
      <w:r w:rsidRPr="00E82F77">
        <w:rPr>
          <w:color w:val="555555"/>
        </w:rPr>
        <w:br/>
        <w:t>20-бва</w:t>
      </w:r>
      <w:r w:rsidRPr="00E82F77">
        <w:rPr>
          <w:color w:val="555555"/>
        </w:rPr>
        <w:br/>
        <w:t>21-агдебв</w:t>
      </w:r>
      <w:r w:rsidRPr="00E82F77">
        <w:rPr>
          <w:color w:val="555555"/>
        </w:rPr>
        <w:br/>
        <w:t>22-бвдже</w:t>
      </w:r>
      <w:r w:rsidRPr="00E82F77">
        <w:rPr>
          <w:color w:val="555555"/>
        </w:rPr>
        <w:br/>
        <w:t>23-б</w:t>
      </w:r>
      <w:r w:rsidRPr="00E82F77">
        <w:rPr>
          <w:color w:val="555555"/>
        </w:rPr>
        <w:br/>
        <w:t>24-абвжезг</w:t>
      </w:r>
      <w:r w:rsidRPr="00E82F77">
        <w:rPr>
          <w:color w:val="555555"/>
        </w:rPr>
        <w:br/>
        <w:t>25-в</w:t>
      </w:r>
      <w:r w:rsidRPr="00E82F77">
        <w:rPr>
          <w:color w:val="555555"/>
        </w:rPr>
        <w:br/>
        <w:t>26-вгд</w:t>
      </w:r>
      <w:r w:rsidRPr="00E82F77">
        <w:rPr>
          <w:color w:val="555555"/>
        </w:rPr>
        <w:br/>
        <w:t>27-авд</w:t>
      </w:r>
    </w:p>
    <w:p w:rsidR="000F33D3" w:rsidRPr="00E82F77" w:rsidRDefault="000F33D3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7D95" w:rsidRPr="00E82F77" w:rsidRDefault="00B27D95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7C70" w:rsidRPr="00E82F77" w:rsidRDefault="00D87C70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7C70" w:rsidRPr="00E82F77" w:rsidRDefault="00D87C70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7C70" w:rsidRDefault="00D87C70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039F" w:rsidRDefault="0042039F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039F" w:rsidRPr="00E82F77" w:rsidRDefault="0042039F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026" w:rsidRPr="00E82F77" w:rsidRDefault="00E71026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7597" w:rsidRPr="00E82F77" w:rsidRDefault="00E71026" w:rsidP="00D87C70">
      <w:pPr>
        <w:pStyle w:val="aa"/>
      </w:pPr>
      <w:r w:rsidRPr="00E82F77">
        <w:lastRenderedPageBreak/>
        <w:t>Итоговае контрольная</w:t>
      </w:r>
      <w:r w:rsidR="00207597" w:rsidRPr="00E82F77">
        <w:t xml:space="preserve"> </w:t>
      </w:r>
      <w:r w:rsidRPr="00E82F77">
        <w:t>работа №3</w:t>
      </w:r>
    </w:p>
    <w:p w:rsidR="00207597" w:rsidRPr="0042039F" w:rsidRDefault="00207597" w:rsidP="00D87C70">
      <w:pPr>
        <w:pStyle w:val="aa"/>
        <w:rPr>
          <w:b/>
        </w:rPr>
      </w:pPr>
      <w:r w:rsidRPr="0042039F">
        <w:rPr>
          <w:b/>
          <w:u w:val="single"/>
        </w:rPr>
        <w:t>Вариант 1.</w:t>
      </w:r>
    </w:p>
    <w:p w:rsidR="00207597" w:rsidRPr="00E82F77" w:rsidRDefault="00207597" w:rsidP="00D87C70">
      <w:pPr>
        <w:pStyle w:val="aa"/>
      </w:pPr>
    </w:p>
    <w:p w:rsidR="00207597" w:rsidRPr="00E82F77" w:rsidRDefault="00207597" w:rsidP="006D0C58">
      <w:pPr>
        <w:pStyle w:val="aa"/>
      </w:pPr>
      <w:r w:rsidRPr="00E82F77">
        <w:t>1. Какие функции выполняет кожа человека?</w:t>
      </w:r>
    </w:p>
    <w:p w:rsidR="00207597" w:rsidRPr="00E82F77" w:rsidRDefault="00207597" w:rsidP="006D0C58">
      <w:pPr>
        <w:pStyle w:val="aa"/>
      </w:pPr>
      <w:r w:rsidRPr="00E82F77">
        <w:t>А) Оберегает организм от механических и химических повреждений, от проникновения во внутреннюю среду патогенных микроорганизмов, регулирует температуру тела, дает возможность осязать предметы, чув</w:t>
      </w:r>
      <w:r w:rsidRPr="00E82F77">
        <w:softHyphen/>
        <w:t>ствовать боль, тепло, холод;</w:t>
      </w:r>
    </w:p>
    <w:p w:rsidR="00207597" w:rsidRPr="00E82F77" w:rsidRDefault="00207597" w:rsidP="006D0C58">
      <w:pPr>
        <w:pStyle w:val="aa"/>
      </w:pPr>
      <w:r w:rsidRPr="00E82F77">
        <w:t>Б) Защищает внутренние органы от воздействия солнечной радиации, ре</w:t>
      </w:r>
      <w:r w:rsidRPr="00E82F77">
        <w:softHyphen/>
        <w:t>гулирует обмен веществ в организме, дает возможность вредным веществам, скапливающимся в организме, выходить через поры наружу;</w:t>
      </w:r>
    </w:p>
    <w:p w:rsidR="00207597" w:rsidRPr="00E82F77" w:rsidRDefault="00207597" w:rsidP="006D0C58">
      <w:pPr>
        <w:pStyle w:val="aa"/>
      </w:pPr>
      <w:r w:rsidRPr="00E82F77">
        <w:t>В) Оберегает организм от физических воздействий среды обита</w:t>
      </w:r>
      <w:r w:rsidRPr="00E82F77">
        <w:softHyphen/>
        <w:t>ния, регулирует давление и температуру внутри тела человека в зави</w:t>
      </w:r>
      <w:r w:rsidRPr="00E82F77">
        <w:softHyphen/>
        <w:t>симости от параметров среды обитания, создает барьер для проник</w:t>
      </w:r>
      <w:r w:rsidRPr="00E82F77">
        <w:softHyphen/>
        <w:t>новения в организм инфекций и болезнетворных бактерий.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2. Из предложенных выберите ответ, который объясняет, почему волосы можно безболезненно подстригать: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А) При стрижке не затрагиваются луковицы волос;</w:t>
      </w:r>
    </w:p>
    <w:p w:rsidR="00207597" w:rsidRPr="00E82F77" w:rsidRDefault="00207597" w:rsidP="006D0C58">
      <w:pPr>
        <w:pStyle w:val="aa"/>
      </w:pPr>
      <w:r w:rsidRPr="00E82F77">
        <w:t>Б) Клетки волос содержат пигмент, защищающий волосы, тем более при стрижке;</w:t>
      </w:r>
    </w:p>
    <w:p w:rsidR="00207597" w:rsidRPr="00E82F77" w:rsidRDefault="00207597" w:rsidP="006D0C58">
      <w:pPr>
        <w:pStyle w:val="aa"/>
      </w:pPr>
      <w:r w:rsidRPr="00E82F77">
        <w:t>В) Волосы лишены нервных окончаний.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3. Одними из лучших для изготовления одежды являются: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А) Хлопчатобумажные ткани;</w:t>
      </w:r>
    </w:p>
    <w:p w:rsidR="00207597" w:rsidRPr="00E82F77" w:rsidRDefault="00207597" w:rsidP="006D0C58">
      <w:pPr>
        <w:pStyle w:val="aa"/>
      </w:pPr>
      <w:r w:rsidRPr="00E82F77">
        <w:t>Б) Полимерные волокна;</w:t>
      </w:r>
    </w:p>
    <w:p w:rsidR="00207597" w:rsidRPr="00E82F77" w:rsidRDefault="00207597" w:rsidP="006D0C58">
      <w:pPr>
        <w:pStyle w:val="aa"/>
      </w:pPr>
      <w:r w:rsidRPr="00E82F77">
        <w:t>В) Прорезиненные ткани.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4. К болезням, передаваемым половым путем, относятся: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А) Сифилис, гонорея, трихомониаз, хламидиоз, генитальный герпес;</w:t>
      </w:r>
    </w:p>
    <w:p w:rsidR="00207597" w:rsidRPr="00E82F77" w:rsidRDefault="00207597" w:rsidP="006D0C58">
      <w:pPr>
        <w:pStyle w:val="aa"/>
      </w:pPr>
      <w:r w:rsidRPr="00E82F77">
        <w:t>Б) Вирусный гепатит, чесотка, дизентерия, туляремия, сибирская язва;</w:t>
      </w:r>
    </w:p>
    <w:p w:rsidR="00207597" w:rsidRPr="00E82F77" w:rsidRDefault="00207597" w:rsidP="006D0C58">
      <w:pPr>
        <w:pStyle w:val="aa"/>
      </w:pPr>
      <w:r w:rsidRPr="00E82F77">
        <w:t>В) Токсикоинфекции, корь, натуральная оспа, столбняк, бешенство.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5. СПИД практически всегда передается: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А) Через пищу, пищевые продукты, предметы домашнего обихода и кровососущих насекомых;</w:t>
      </w:r>
    </w:p>
    <w:p w:rsidR="00207597" w:rsidRPr="00E82F77" w:rsidRDefault="00207597" w:rsidP="006D0C58">
      <w:pPr>
        <w:pStyle w:val="aa"/>
      </w:pPr>
      <w:r w:rsidRPr="00E82F77">
        <w:t>Б) При половом контакте с инфицированным человеком, через не</w:t>
      </w:r>
      <w:r w:rsidRPr="00E82F77">
        <w:softHyphen/>
        <w:t>достаточно простерилизованные медицинские инструменты, при пе</w:t>
      </w:r>
      <w:r w:rsidRPr="00E82F77">
        <w:softHyphen/>
        <w:t>реливании инфицированной крови;</w:t>
      </w:r>
    </w:p>
    <w:p w:rsidR="00207597" w:rsidRPr="00E82F77" w:rsidRDefault="00207597" w:rsidP="006D0C58">
      <w:pPr>
        <w:pStyle w:val="aa"/>
      </w:pPr>
      <w:r w:rsidRPr="00E82F77">
        <w:t>В) При поцелуях, рукопожатиях, объятиях, при пользовании обще</w:t>
      </w:r>
      <w:r w:rsidRPr="00E82F77">
        <w:softHyphen/>
        <w:t>ственным туалетом, бассейном, душем.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6. При ослаблении деятельности сердечной мышцы или нарушении сердечного ритма может возникнуть: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А) Инсульт;</w:t>
      </w:r>
    </w:p>
    <w:p w:rsidR="00207597" w:rsidRPr="00E82F77" w:rsidRDefault="00207597" w:rsidP="006D0C58">
      <w:pPr>
        <w:pStyle w:val="aa"/>
      </w:pPr>
      <w:r w:rsidRPr="00E82F77">
        <w:t>Б) Острая сердечная недостаточность;</w:t>
      </w:r>
    </w:p>
    <w:p w:rsidR="00207597" w:rsidRPr="00E82F77" w:rsidRDefault="00207597" w:rsidP="006D0C58">
      <w:pPr>
        <w:pStyle w:val="aa"/>
      </w:pPr>
      <w:r w:rsidRPr="00E82F77">
        <w:t>В) Остановка сердца.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7. Причинами инсульта могут быть: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А) Мозговое кровотечение, блокирование кровеносного сосуда сгустком крови;</w:t>
      </w:r>
    </w:p>
    <w:p w:rsidR="00207597" w:rsidRPr="00E82F77" w:rsidRDefault="00207597" w:rsidP="006D0C58">
      <w:pPr>
        <w:pStyle w:val="aa"/>
      </w:pPr>
      <w:r w:rsidRPr="00E82F77">
        <w:t>Б) Пороки сердца, инфаркт миокарда, сильное переутомление;</w:t>
      </w:r>
    </w:p>
    <w:p w:rsidR="00207597" w:rsidRPr="00E82F77" w:rsidRDefault="00207597" w:rsidP="006D0C58">
      <w:pPr>
        <w:pStyle w:val="aa"/>
      </w:pPr>
      <w:r w:rsidRPr="00E82F77">
        <w:t>В) Обширные внутренние кровотечения, повреждения головного и спинного мозга.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lastRenderedPageBreak/>
        <w:t>8. Кровотечение - это: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А) Быстрое выделение крови из органов;</w:t>
      </w:r>
    </w:p>
    <w:p w:rsidR="00207597" w:rsidRPr="00E82F77" w:rsidRDefault="00207597" w:rsidP="006D0C58">
      <w:pPr>
        <w:pStyle w:val="aa"/>
      </w:pPr>
      <w:r w:rsidRPr="00E82F77">
        <w:t>Б) Истечение крови из кровеносных сосудов при нарушении целостности их стенок;</w:t>
      </w:r>
    </w:p>
    <w:p w:rsidR="00207597" w:rsidRPr="00E82F77" w:rsidRDefault="00207597" w:rsidP="006D0C58">
      <w:pPr>
        <w:pStyle w:val="aa"/>
      </w:pPr>
      <w:r w:rsidRPr="00E82F77">
        <w:t>В) Выход крови наружу из поврежденных органов.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9. Из приведенных примеров выберите характеризующие венозные кровотечения: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А) Кровь алого цвета вытекает из раны пульсирующей струей;</w:t>
      </w:r>
    </w:p>
    <w:p w:rsidR="00207597" w:rsidRPr="00E82F77" w:rsidRDefault="00207597" w:rsidP="006D0C58">
      <w:pPr>
        <w:pStyle w:val="aa"/>
      </w:pPr>
      <w:r w:rsidRPr="00E82F77">
        <w:t>Б) Кровь сочится по всей поверхности раны и ее трудно остановить;</w:t>
      </w:r>
    </w:p>
    <w:p w:rsidR="00207597" w:rsidRPr="00E82F77" w:rsidRDefault="00207597" w:rsidP="006D0C58">
      <w:pPr>
        <w:pStyle w:val="aa"/>
      </w:pPr>
      <w:r w:rsidRPr="00E82F77">
        <w:t>В) Кровь имеет темный цвет, не пульсирует, вытекает из раны спокойно, непрерывно.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10. Проводить искусственную вентиляцию легких необходимо при отсутствии у пострадавшего: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А) Сердцебиения и дыхания или когда сохранено сердцебиение и самостоятельное дыхание с частотой дыхательных движений до 10 в минуту;</w:t>
      </w:r>
    </w:p>
    <w:p w:rsidR="00207597" w:rsidRPr="00E82F77" w:rsidRDefault="00207597" w:rsidP="006D0C58">
      <w:pPr>
        <w:pStyle w:val="aa"/>
      </w:pPr>
      <w:r w:rsidRPr="00E82F77">
        <w:t>Б) Координации и речи при непрерывном кашле, приводящем к сбою дыхания;</w:t>
      </w:r>
    </w:p>
    <w:p w:rsidR="00207597" w:rsidRPr="00E82F77" w:rsidRDefault="00207597" w:rsidP="006D0C58">
      <w:pPr>
        <w:pStyle w:val="aa"/>
      </w:pPr>
      <w:r w:rsidRPr="00E82F77">
        <w:t>В) Сердцебиения, но сохранении самостоятельного дыхания с частотой дыхательных движений более 10 в минуту.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11. Под воинской обязанностью понимается: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А) Установленный законом почетный долг граждан с оружием в руках защищать свое Отечество, нести службу в рядах Вооруженных Сил, проходить вневойсковую подготовку и выполнять другие, связанные с обороной страны обязанности;</w:t>
      </w:r>
    </w:p>
    <w:p w:rsidR="00207597" w:rsidRPr="00E82F77" w:rsidRDefault="00207597" w:rsidP="006D0C58">
      <w:pPr>
        <w:pStyle w:val="aa"/>
      </w:pPr>
      <w:r w:rsidRPr="00E82F77">
        <w:t>Б) Прохождение военной службы в мирное и военное время, самостоятельная подготовка допризывников к службе в Вооруженных Силах;</w:t>
      </w:r>
    </w:p>
    <w:p w:rsidR="00207597" w:rsidRPr="00E82F77" w:rsidRDefault="00207597" w:rsidP="006D0C58">
      <w:pPr>
        <w:pStyle w:val="aa"/>
      </w:pPr>
      <w:r w:rsidRPr="00E82F77">
        <w:t>В) Долг граждан - нести службу в Вооруженных Силах только в период военного положения и в военное время.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12. Граждане Российской Федерации проходят военную службу: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А) Только в добровольном порядке (по контракту);</w:t>
      </w:r>
    </w:p>
    <w:p w:rsidR="00207597" w:rsidRPr="00E82F77" w:rsidRDefault="00207597" w:rsidP="006D0C58">
      <w:pPr>
        <w:pStyle w:val="aa"/>
      </w:pPr>
      <w:r w:rsidRPr="00E82F77">
        <w:t>Б) По призыву и в добровольном порядке (по контракту);</w:t>
      </w:r>
    </w:p>
    <w:p w:rsidR="00207597" w:rsidRPr="00E82F77" w:rsidRDefault="00207597" w:rsidP="006D0C58">
      <w:pPr>
        <w:pStyle w:val="aa"/>
      </w:pPr>
      <w:r w:rsidRPr="00E82F77">
        <w:t>В) Только по призыву - по достижении определенного возраста.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13. В соответствии с федеральным законом «О воинской обязанности и военной службе» первоначальная постановка на учет осуществляется: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А) С 1 января по 31 марта в год достижения гражданами возраста 16 лет;</w:t>
      </w:r>
    </w:p>
    <w:p w:rsidR="00207597" w:rsidRPr="00E82F77" w:rsidRDefault="00207597" w:rsidP="006D0C58">
      <w:pPr>
        <w:pStyle w:val="aa"/>
      </w:pPr>
      <w:r w:rsidRPr="00E82F77">
        <w:t>Б) С 1 января по 31 марта в год достижения гражданами возраста 17 лет;</w:t>
      </w:r>
    </w:p>
    <w:p w:rsidR="00207597" w:rsidRPr="00E82F77" w:rsidRDefault="00207597" w:rsidP="006D0C58">
      <w:pPr>
        <w:pStyle w:val="aa"/>
      </w:pPr>
      <w:r w:rsidRPr="00E82F77">
        <w:t>В) С 1 января по 31 декабря в год достижения гражданами возраста 17 лет.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14. Гражданин при первоначальной постановке на воинский учет подлежит медицинскому освидетельствованию врачами-специалистами: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А) Невропатологом, психиатром, окулистом, отоларингологом, стоматологом, а в случае необходимости — врачами других специальностей;</w:t>
      </w:r>
    </w:p>
    <w:p w:rsidR="00207597" w:rsidRPr="00E82F77" w:rsidRDefault="00207597" w:rsidP="006D0C58">
      <w:pPr>
        <w:pStyle w:val="aa"/>
      </w:pPr>
      <w:r w:rsidRPr="00E82F77">
        <w:t>Б) Терапевтом, физиотерапевтом, травматологом, психиатром, окулистом, эндокринологом и другими;</w:t>
      </w:r>
    </w:p>
    <w:p w:rsidR="00207597" w:rsidRPr="00E82F77" w:rsidRDefault="00207597" w:rsidP="006D0C58">
      <w:pPr>
        <w:pStyle w:val="aa"/>
      </w:pPr>
      <w:r w:rsidRPr="00E82F77">
        <w:t>В) Хирургом, терапевтом, кардиологом, физиотерапевтом, пульмонологом, стоматологом, окулистом и другими.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15. Заключение по результатам освидетельствования категории «Б» означает: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lastRenderedPageBreak/>
        <w:t>А) Годен к военной службе с незначительными ограничениями;</w:t>
      </w:r>
    </w:p>
    <w:p w:rsidR="00207597" w:rsidRPr="00E82F77" w:rsidRDefault="00207597" w:rsidP="006D0C58">
      <w:pPr>
        <w:pStyle w:val="aa"/>
      </w:pPr>
      <w:r w:rsidRPr="00E82F77">
        <w:t>Б) Временно не годен к военной службе;</w:t>
      </w:r>
    </w:p>
    <w:p w:rsidR="00207597" w:rsidRPr="00E82F77" w:rsidRDefault="00207597" w:rsidP="006D0C58">
      <w:pPr>
        <w:pStyle w:val="aa"/>
      </w:pPr>
      <w:r w:rsidRPr="00E82F77">
        <w:t>В) Ограниченно годен к военной службе.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16. Заключение по результатам освидетельствования категории «Г» означает: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А) Годен к военной службе с незначительными ограничениями;</w:t>
      </w:r>
    </w:p>
    <w:p w:rsidR="00207597" w:rsidRPr="00E82F77" w:rsidRDefault="00207597" w:rsidP="006D0C58">
      <w:pPr>
        <w:pStyle w:val="aa"/>
      </w:pPr>
      <w:r w:rsidRPr="00E82F77">
        <w:t>Б) Временно не годен к военной службе;</w:t>
      </w:r>
    </w:p>
    <w:p w:rsidR="00207597" w:rsidRPr="00E82F77" w:rsidRDefault="00207597" w:rsidP="006D0C58">
      <w:pPr>
        <w:pStyle w:val="aa"/>
      </w:pPr>
      <w:r w:rsidRPr="00E82F77">
        <w:t>В) Не годен к военной службе.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17. Запас Вооруженных Сил РФ предназначен: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А) Для создания резерва военных специалистов;</w:t>
      </w:r>
    </w:p>
    <w:p w:rsidR="00207597" w:rsidRPr="00E82F77" w:rsidRDefault="00207597" w:rsidP="006D0C58">
      <w:pPr>
        <w:pStyle w:val="aa"/>
      </w:pPr>
      <w:r w:rsidRPr="00E82F77">
        <w:t>Б) Для развертывания армии при мобилизации и ее пополнения во время войны;</w:t>
      </w:r>
    </w:p>
    <w:p w:rsidR="00207597" w:rsidRPr="00E82F77" w:rsidRDefault="00207597" w:rsidP="006D0C58">
      <w:pPr>
        <w:pStyle w:val="aa"/>
      </w:pPr>
      <w:r w:rsidRPr="00E82F77">
        <w:t>В) Для развертывания в военное время народного ополчения, обученного военным специалистом.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18. В каких случаях гражданин РФ имеет право на замену военной службы альтернативной гражданской?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А) Если его убеждениям или вероисповеданию противоречит несе</w:t>
      </w:r>
      <w:r w:rsidRPr="00E82F77">
        <w:softHyphen/>
        <w:t>ние военной службы;</w:t>
      </w:r>
    </w:p>
    <w:p w:rsidR="00207597" w:rsidRPr="00E82F77" w:rsidRDefault="00207597" w:rsidP="006D0C58">
      <w:pPr>
        <w:pStyle w:val="aa"/>
      </w:pPr>
      <w:r w:rsidRPr="00E82F77">
        <w:t>Б) Если его семья или ближайшие родственники ходатайствуют пе</w:t>
      </w:r>
      <w:r w:rsidRPr="00E82F77">
        <w:softHyphen/>
        <w:t>ред военным комиссариатом о замене военной службы на альтернатив</w:t>
      </w:r>
      <w:r w:rsidRPr="00E82F77">
        <w:softHyphen/>
        <w:t>ную;</w:t>
      </w:r>
    </w:p>
    <w:p w:rsidR="00207597" w:rsidRPr="00E82F77" w:rsidRDefault="00207597" w:rsidP="006D0C58">
      <w:pPr>
        <w:pStyle w:val="aa"/>
      </w:pPr>
      <w:r w:rsidRPr="00E82F77">
        <w:t>В) Если его возраст на момент призыва 25 лет и более.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19. К общевоинским уставам ВС РФ относятся: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А) Устав внутренней службы ВС РФ, Устав гарнизонной и караульной служб ВС РФ, Дисциплинарный устав ВС РФ, Строевой устав ВС РФ;</w:t>
      </w:r>
    </w:p>
    <w:p w:rsidR="00207597" w:rsidRPr="00E82F77" w:rsidRDefault="00207597" w:rsidP="006D0C58">
      <w:pPr>
        <w:pStyle w:val="aa"/>
      </w:pPr>
      <w:r w:rsidRPr="00E82F77">
        <w:t>Б) Устав внутренней и гарнизонной служб ВС РФ, Устав караульной службы ВС РФ, Устав корабельной службы, Строевой устав ВС РФ, Дисциплинарный устав ВС РФ;</w:t>
      </w:r>
    </w:p>
    <w:p w:rsidR="00207597" w:rsidRPr="00E82F77" w:rsidRDefault="00207597" w:rsidP="006D0C58">
      <w:pPr>
        <w:pStyle w:val="aa"/>
      </w:pPr>
      <w:r w:rsidRPr="00E82F77">
        <w:t>В) Устав внутренней службы ВС РФ, Устав гарнизонной службы ВС РФ, Дисциплинарный устав ВС РФ, Строевой устав ВС РФ.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20. Какой устав определяет предназначение, порядок организации и несения гарнизонной и караульной служб, права и обязанности долж</w:t>
      </w:r>
      <w:r w:rsidRPr="00E82F77">
        <w:softHyphen/>
        <w:t>ностных лиц гарнизона и военнослужащих, несущих эти службы, а так</w:t>
      </w:r>
      <w:r w:rsidRPr="00E82F77">
        <w:softHyphen/>
        <w:t>же регламентирует проведение гарнизонных мероприятий с участием войск?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А) Строевой устав ВС РФ;</w:t>
      </w:r>
    </w:p>
    <w:p w:rsidR="00207597" w:rsidRPr="00E82F77" w:rsidRDefault="00207597" w:rsidP="006D0C58">
      <w:pPr>
        <w:pStyle w:val="aa"/>
      </w:pPr>
      <w:r w:rsidRPr="00E82F77">
        <w:t>Б) Устав внутренней службы ВС РФ.</w:t>
      </w:r>
    </w:p>
    <w:p w:rsidR="00207597" w:rsidRPr="00E82F77" w:rsidRDefault="00207597" w:rsidP="006D0C58">
      <w:pPr>
        <w:pStyle w:val="aa"/>
      </w:pPr>
      <w:r w:rsidRPr="00E82F77">
        <w:t>В) Устав гарнизонной и караульной служб ВС РФ;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21. Какой устав определяет: строевые приемы и движения без ору</w:t>
      </w:r>
      <w:r w:rsidRPr="00E82F77">
        <w:softHyphen/>
        <w:t>жия и с оружием; строи подразделений и воинских частей в пешем по</w:t>
      </w:r>
      <w:r w:rsidRPr="00E82F77">
        <w:softHyphen/>
        <w:t>рядке и на машинах; порядок выполнения воинского приветствия, прове</w:t>
      </w:r>
      <w:r w:rsidRPr="00E82F77">
        <w:softHyphen/>
        <w:t>дения строевого смотра; положение Боевого Знамени в строю воин</w:t>
      </w:r>
      <w:r w:rsidRPr="00E82F77">
        <w:softHyphen/>
        <w:t>ской части, порядок его выноса; обязанности военнослужащих перед построением и в строю и требования к их строевой подготовке, а также способы передвижения военнослужащих на поле боя и порядок дей</w:t>
      </w:r>
      <w:r w:rsidRPr="00E82F77">
        <w:softHyphen/>
        <w:t>ствий при внезапном нападении противника?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А) Строевой устав ВС РФ;</w:t>
      </w:r>
    </w:p>
    <w:p w:rsidR="00207597" w:rsidRPr="00E82F77" w:rsidRDefault="00207597" w:rsidP="006D0C58">
      <w:pPr>
        <w:pStyle w:val="aa"/>
      </w:pPr>
      <w:r w:rsidRPr="00E82F77">
        <w:t>Б) Устав гарнизонной и караульной служб ВС РФ;</w:t>
      </w:r>
    </w:p>
    <w:p w:rsidR="00207597" w:rsidRPr="00E82F77" w:rsidRDefault="00207597" w:rsidP="006D0C58">
      <w:pPr>
        <w:pStyle w:val="aa"/>
      </w:pPr>
      <w:r w:rsidRPr="00E82F77">
        <w:t>В) Дисциплинарный устав ВС РФ.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22. Каким правовым актом утвержден текст военной присяги?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А) Уставом внутренней службы ВС РФ;</w:t>
      </w:r>
    </w:p>
    <w:p w:rsidR="00207597" w:rsidRPr="00E82F77" w:rsidRDefault="00207597" w:rsidP="006D0C58">
      <w:pPr>
        <w:pStyle w:val="aa"/>
      </w:pPr>
      <w:r w:rsidRPr="00E82F77">
        <w:t>Б) Указом Президента РФ «О создании Вооруженных Сил Российской Федерации».</w:t>
      </w:r>
    </w:p>
    <w:p w:rsidR="00207597" w:rsidRPr="00E82F77" w:rsidRDefault="00207597" w:rsidP="006D0C58">
      <w:pPr>
        <w:pStyle w:val="aa"/>
      </w:pPr>
      <w:r w:rsidRPr="00E82F77">
        <w:t>В) Федеральным законом РФ «О воинской обязанности и военной службе»;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23. Какую ответственность несут военнослужащие за проступки, связанные с нарушением воинской дисциплины, норм морали и воинс</w:t>
      </w:r>
      <w:r w:rsidRPr="00E82F77">
        <w:softHyphen/>
        <w:t>кой чести?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А) Уголовную;</w:t>
      </w:r>
    </w:p>
    <w:p w:rsidR="00207597" w:rsidRPr="00E82F77" w:rsidRDefault="00207597" w:rsidP="006D0C58">
      <w:pPr>
        <w:pStyle w:val="aa"/>
      </w:pPr>
      <w:r w:rsidRPr="00E82F77">
        <w:t>Б) Административную.</w:t>
      </w:r>
    </w:p>
    <w:p w:rsidR="00207597" w:rsidRPr="00E82F77" w:rsidRDefault="00207597" w:rsidP="006D0C58">
      <w:pPr>
        <w:pStyle w:val="aa"/>
      </w:pPr>
      <w:r w:rsidRPr="00E82F77">
        <w:t>В)</w:t>
      </w:r>
      <w:r w:rsidRPr="00E82F77">
        <w:rPr>
          <w:bCs/>
        </w:rPr>
        <w:t> </w:t>
      </w:r>
      <w:r w:rsidRPr="00E82F77">
        <w:t>Дисциплинарную;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rPr>
          <w:bCs/>
        </w:rPr>
        <w:t>24. Вид ответственности военнослужащих - установленная госу</w:t>
      </w:r>
      <w:r w:rsidRPr="00E82F77">
        <w:rPr>
          <w:bCs/>
        </w:rPr>
        <w:softHyphen/>
        <w:t>дарством обязанность возмещения в денежной форме причиненного ими материального ущерба - это понятие: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А) Дисциплинарной ответственности;</w:t>
      </w:r>
    </w:p>
    <w:p w:rsidR="00207597" w:rsidRPr="00E82F77" w:rsidRDefault="00207597" w:rsidP="006D0C58">
      <w:pPr>
        <w:pStyle w:val="aa"/>
      </w:pPr>
      <w:r w:rsidRPr="00E82F77">
        <w:t>Б) Административной ответственности военнослужащего.</w:t>
      </w:r>
    </w:p>
    <w:p w:rsidR="00207597" w:rsidRPr="00E82F77" w:rsidRDefault="00207597" w:rsidP="006D0C58">
      <w:pPr>
        <w:pStyle w:val="aa"/>
      </w:pPr>
      <w:r w:rsidRPr="00E82F77">
        <w:t>В)</w:t>
      </w:r>
      <w:r w:rsidRPr="00E82F77">
        <w:rPr>
          <w:bCs/>
        </w:rPr>
        <w:t> </w:t>
      </w:r>
      <w:r w:rsidRPr="00E82F77">
        <w:t>Материальной ответственности;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rPr>
          <w:bCs/>
        </w:rPr>
        <w:t>25. Военнослужащие подлежат уголовной ответственности за совершение:</w:t>
      </w:r>
    </w:p>
    <w:p w:rsidR="00207597" w:rsidRPr="00E82F77" w:rsidRDefault="00207597" w:rsidP="006D0C58">
      <w:pPr>
        <w:pStyle w:val="aa"/>
      </w:pPr>
    </w:p>
    <w:p w:rsidR="00207597" w:rsidRPr="00E82F77" w:rsidRDefault="00207597" w:rsidP="006D0C58">
      <w:pPr>
        <w:pStyle w:val="aa"/>
      </w:pPr>
      <w:r w:rsidRPr="00E82F77">
        <w:t>А) Как дисциплинарных, так и административных правонарушений;</w:t>
      </w:r>
    </w:p>
    <w:p w:rsidR="00207597" w:rsidRPr="00E82F77" w:rsidRDefault="00207597" w:rsidP="006D0C58">
      <w:pPr>
        <w:pStyle w:val="aa"/>
      </w:pPr>
      <w:r w:rsidRPr="00E82F77">
        <w:t>Б) Только преступлений против военной службы.</w:t>
      </w:r>
    </w:p>
    <w:p w:rsidR="0042039F" w:rsidRPr="00E82F77" w:rsidRDefault="00207597" w:rsidP="00D87C70">
      <w:pPr>
        <w:pStyle w:val="aa"/>
      </w:pPr>
      <w:r w:rsidRPr="00E82F77">
        <w:t>В)</w:t>
      </w:r>
      <w:r w:rsidRPr="00E82F77">
        <w:rPr>
          <w:bCs/>
        </w:rPr>
        <w:t> </w:t>
      </w:r>
      <w:r w:rsidRPr="00E82F77">
        <w:t>Преступлений общеуголовных и против воен</w:t>
      </w:r>
      <w:r w:rsidR="0042039F">
        <w:t>ной службы</w:t>
      </w:r>
    </w:p>
    <w:p w:rsidR="006D0C58" w:rsidRPr="00E82F77" w:rsidRDefault="006D0C58" w:rsidP="00D87C70">
      <w:pPr>
        <w:pStyle w:val="aa"/>
      </w:pPr>
    </w:p>
    <w:p w:rsidR="00207597" w:rsidRPr="0042039F" w:rsidRDefault="00207597" w:rsidP="00D87C70">
      <w:pPr>
        <w:pStyle w:val="aa"/>
        <w:rPr>
          <w:b/>
        </w:rPr>
      </w:pPr>
      <w:r w:rsidRPr="0042039F">
        <w:rPr>
          <w:b/>
          <w:bCs/>
          <w:u w:val="single"/>
        </w:rPr>
        <w:t>Вариант 2.</w:t>
      </w:r>
    </w:p>
    <w:p w:rsidR="00207597" w:rsidRPr="00E82F77" w:rsidRDefault="00207597" w:rsidP="00D87C70">
      <w:pPr>
        <w:pStyle w:val="aa"/>
      </w:pPr>
      <w:r w:rsidRPr="00E82F77">
        <w:rPr>
          <w:bCs/>
        </w:rPr>
        <w:t>1. Какие продукты питания способствуют здоровью зубов?</w:t>
      </w:r>
    </w:p>
    <w:p w:rsidR="00207597" w:rsidRPr="00E82F77" w:rsidRDefault="00207597" w:rsidP="00D87C70">
      <w:pPr>
        <w:pStyle w:val="aa"/>
      </w:pPr>
      <w:r w:rsidRPr="00E82F77">
        <w:t>А) Кондитерские, макаронные и мясные изделия;</w:t>
      </w:r>
    </w:p>
    <w:p w:rsidR="00207597" w:rsidRPr="00E82F77" w:rsidRDefault="00207597" w:rsidP="00D87C70">
      <w:pPr>
        <w:pStyle w:val="aa"/>
      </w:pPr>
      <w:r w:rsidRPr="00E82F77">
        <w:t>Б) Жирная пища;</w:t>
      </w:r>
    </w:p>
    <w:p w:rsidR="00207597" w:rsidRPr="00E82F77" w:rsidRDefault="00207597" w:rsidP="00D87C70">
      <w:pPr>
        <w:pStyle w:val="aa"/>
      </w:pPr>
      <w:r w:rsidRPr="00E82F77">
        <w:t>В)</w:t>
      </w:r>
      <w:r w:rsidRPr="00E82F77">
        <w:rPr>
          <w:bCs/>
        </w:rPr>
        <w:t> </w:t>
      </w:r>
      <w:r w:rsidRPr="00E82F77">
        <w:t>Овощи, богатые клетчаткой и кальцием.</w:t>
      </w:r>
    </w:p>
    <w:p w:rsidR="00207597" w:rsidRPr="00E82F77" w:rsidRDefault="00207597" w:rsidP="00D87C70">
      <w:pPr>
        <w:pStyle w:val="aa"/>
      </w:pPr>
      <w:r w:rsidRPr="00E82F77">
        <w:rPr>
          <w:bCs/>
        </w:rPr>
        <w:t>2. Перхоть (себорея) вызывается нарушением обмена веществ в орга</w:t>
      </w:r>
      <w:r w:rsidRPr="00E82F77">
        <w:rPr>
          <w:bCs/>
        </w:rPr>
        <w:softHyphen/>
        <w:t>низме. А это означает, что из пищи необходимо исключить:</w:t>
      </w:r>
    </w:p>
    <w:p w:rsidR="00207597" w:rsidRPr="00E82F77" w:rsidRDefault="00207597" w:rsidP="00D87C70">
      <w:pPr>
        <w:pStyle w:val="aa"/>
      </w:pPr>
      <w:r w:rsidRPr="00E82F77">
        <w:t>А) Жирные и острые блюда;</w:t>
      </w:r>
    </w:p>
    <w:p w:rsidR="00207597" w:rsidRPr="00E82F77" w:rsidRDefault="00207597" w:rsidP="00D87C70">
      <w:pPr>
        <w:pStyle w:val="aa"/>
      </w:pPr>
      <w:r w:rsidRPr="00E82F77">
        <w:t>Б) Копченое мясо, рыбу и консервы;</w:t>
      </w:r>
    </w:p>
    <w:p w:rsidR="00207597" w:rsidRPr="00E82F77" w:rsidRDefault="00207597" w:rsidP="00D87C70">
      <w:pPr>
        <w:pStyle w:val="aa"/>
      </w:pPr>
      <w:r w:rsidRPr="00E82F77">
        <w:t>В)</w:t>
      </w:r>
      <w:r w:rsidRPr="00E82F77">
        <w:rPr>
          <w:bCs/>
        </w:rPr>
        <w:t> </w:t>
      </w:r>
      <w:r w:rsidRPr="00E82F77">
        <w:t>Ограничить употребление овощей и фруктов;</w:t>
      </w:r>
    </w:p>
    <w:p w:rsidR="00207597" w:rsidRPr="00E82F77" w:rsidRDefault="00207597" w:rsidP="00D87C70">
      <w:pPr>
        <w:pStyle w:val="aa"/>
      </w:pPr>
      <w:r w:rsidRPr="00E82F77">
        <w:rPr>
          <w:bCs/>
          <w:u w:val="single"/>
        </w:rPr>
        <w:t>Какая рекомендация ошибочна?</w:t>
      </w:r>
    </w:p>
    <w:p w:rsidR="00207597" w:rsidRPr="00E82F77" w:rsidRDefault="00207597" w:rsidP="00D87C70">
      <w:pPr>
        <w:pStyle w:val="aa"/>
      </w:pPr>
    </w:p>
    <w:p w:rsidR="00207597" w:rsidRPr="00E82F77" w:rsidRDefault="00207597" w:rsidP="00D87C70">
      <w:pPr>
        <w:pStyle w:val="aa"/>
      </w:pPr>
      <w:r w:rsidRPr="00E82F77">
        <w:rPr>
          <w:bCs/>
        </w:rPr>
        <w:t>3. Недостатком синтетических материалов является то, что они:</w:t>
      </w:r>
    </w:p>
    <w:p w:rsidR="00207597" w:rsidRPr="00E82F77" w:rsidRDefault="00207597" w:rsidP="00D87C70">
      <w:pPr>
        <w:pStyle w:val="aa"/>
      </w:pPr>
      <w:r w:rsidRPr="00E82F77">
        <w:t>А)</w:t>
      </w:r>
      <w:r w:rsidRPr="00E82F77">
        <w:rPr>
          <w:bCs/>
        </w:rPr>
        <w:t> </w:t>
      </w:r>
      <w:r w:rsidRPr="00E82F77">
        <w:t>Плохо впитывают влагу с поверхности кожи;</w:t>
      </w:r>
    </w:p>
    <w:p w:rsidR="00207597" w:rsidRPr="00E82F77" w:rsidRDefault="00207597" w:rsidP="00D87C70">
      <w:pPr>
        <w:pStyle w:val="aa"/>
      </w:pPr>
      <w:r w:rsidRPr="00E82F77">
        <w:t>Б) Плохо греют;</w:t>
      </w:r>
    </w:p>
    <w:p w:rsidR="00207597" w:rsidRPr="00E82F77" w:rsidRDefault="00207597" w:rsidP="00D87C70">
      <w:pPr>
        <w:pStyle w:val="aa"/>
      </w:pPr>
      <w:r w:rsidRPr="00E82F77">
        <w:t>В) Проводят электрический ток.</w:t>
      </w:r>
    </w:p>
    <w:p w:rsidR="00207597" w:rsidRPr="00E82F77" w:rsidRDefault="00207597" w:rsidP="00D87C70">
      <w:pPr>
        <w:pStyle w:val="aa"/>
      </w:pPr>
      <w:r w:rsidRPr="00E82F77">
        <w:rPr>
          <w:bCs/>
        </w:rPr>
        <w:t>4. Синдром приобретенного иммунодефицита (СПИД) - это болезнь, имеющая вирусную природу. Вирус СПИДа - вирус иммунодефицита человека (ВИЧ) поражает:</w:t>
      </w:r>
    </w:p>
    <w:p w:rsidR="00207597" w:rsidRPr="00E82F77" w:rsidRDefault="00207597" w:rsidP="00D87C70">
      <w:pPr>
        <w:pStyle w:val="aa"/>
      </w:pPr>
      <w:r w:rsidRPr="00E82F77">
        <w:t>А) Центральную нервную систему, опорно-двигательный аппарат и кровеносную систему человека;</w:t>
      </w:r>
    </w:p>
    <w:p w:rsidR="00207597" w:rsidRPr="00E82F77" w:rsidRDefault="00207597" w:rsidP="00D87C70">
      <w:pPr>
        <w:pStyle w:val="aa"/>
      </w:pPr>
      <w:r w:rsidRPr="00E82F77">
        <w:t>Б) Внутренние органы: легкие, печень, селезенку, поджелудочную железу, лимфатическую систему, вызывает раковые заболевания разных органов;</w:t>
      </w:r>
    </w:p>
    <w:p w:rsidR="00207597" w:rsidRPr="00E82F77" w:rsidRDefault="00207597" w:rsidP="00D87C70">
      <w:pPr>
        <w:pStyle w:val="aa"/>
      </w:pPr>
      <w:r w:rsidRPr="00E82F77">
        <w:t>В) Клетки нашего организма, предназначенные для борьбы с вирус</w:t>
      </w:r>
      <w:r w:rsidRPr="00E82F77">
        <w:softHyphen/>
        <w:t>ной инфекцией, способной поражать клетки головного мозга, вызывая серьезные неврологические расстройства.</w:t>
      </w:r>
    </w:p>
    <w:p w:rsidR="00207597" w:rsidRPr="00E82F77" w:rsidRDefault="00207597" w:rsidP="00D87C70">
      <w:pPr>
        <w:pStyle w:val="aa"/>
      </w:pPr>
      <w:r w:rsidRPr="00E82F77">
        <w:rPr>
          <w:bCs/>
        </w:rPr>
        <w:t>5. Известно более 20 заболеваний, передающихся половым путем, восемь из них могут оказаться смертельными; это, в частности:</w:t>
      </w:r>
    </w:p>
    <w:p w:rsidR="00207597" w:rsidRPr="00E82F77" w:rsidRDefault="00207597" w:rsidP="00D87C70">
      <w:pPr>
        <w:pStyle w:val="aa"/>
      </w:pPr>
      <w:r w:rsidRPr="00E82F77">
        <w:t>А)</w:t>
      </w:r>
      <w:r w:rsidRPr="00E82F77">
        <w:rPr>
          <w:bCs/>
        </w:rPr>
        <w:t> </w:t>
      </w:r>
      <w:r w:rsidRPr="00E82F77">
        <w:t>СПИД, гепатиты Б и С, сифилис;</w:t>
      </w:r>
    </w:p>
    <w:p w:rsidR="00207597" w:rsidRPr="00E82F77" w:rsidRDefault="00207597" w:rsidP="00D87C70">
      <w:pPr>
        <w:pStyle w:val="aa"/>
      </w:pPr>
      <w:r w:rsidRPr="00E82F77">
        <w:t>Б) Грибковые заболевания, трихомониаз;</w:t>
      </w:r>
    </w:p>
    <w:p w:rsidR="00207597" w:rsidRPr="00E82F77" w:rsidRDefault="00A759BD" w:rsidP="00D87C70">
      <w:pPr>
        <w:pStyle w:val="aa"/>
      </w:pPr>
      <w:r w:rsidRPr="00E82F77">
        <w:t>в</w:t>
      </w:r>
      <w:r w:rsidR="00207597" w:rsidRPr="00E82F77">
        <w:t>) Псориаз, нейродермит.</w:t>
      </w:r>
    </w:p>
    <w:p w:rsidR="00207597" w:rsidRPr="00E82F77" w:rsidRDefault="00207597" w:rsidP="00D87C70">
      <w:pPr>
        <w:pStyle w:val="aa"/>
      </w:pPr>
      <w:r w:rsidRPr="00E82F77">
        <w:rPr>
          <w:bCs/>
        </w:rPr>
        <w:t>6. Причиной сердечной недостаточности могут быть:</w:t>
      </w:r>
    </w:p>
    <w:p w:rsidR="00207597" w:rsidRPr="00E82F77" w:rsidRDefault="00207597" w:rsidP="00D87C70">
      <w:pPr>
        <w:pStyle w:val="aa"/>
      </w:pPr>
      <w:r w:rsidRPr="00E82F77">
        <w:lastRenderedPageBreak/>
        <w:t>А)</w:t>
      </w:r>
      <w:r w:rsidRPr="00E82F77">
        <w:rPr>
          <w:bCs/>
        </w:rPr>
        <w:t> </w:t>
      </w:r>
      <w:r w:rsidRPr="00E82F77">
        <w:t>Ревматические поражения сердечной мышцы, пороки сердца, инфаркт миокарда, физическое перенапряжение, нарушение обмена веществ и авитаминозы;</w:t>
      </w:r>
    </w:p>
    <w:p w:rsidR="00207597" w:rsidRPr="00E82F77" w:rsidRDefault="00207597" w:rsidP="00D87C70">
      <w:pPr>
        <w:pStyle w:val="aa"/>
      </w:pPr>
      <w:r w:rsidRPr="00E82F77">
        <w:t>Б) Внутреннее и наружное кровотечения, повреждение опорно-двигательного аппарата, переутомление, тепловой и солнечный удары;</w:t>
      </w:r>
    </w:p>
    <w:p w:rsidR="00207597" w:rsidRPr="00E82F77" w:rsidRDefault="00207597" w:rsidP="00D87C70">
      <w:pPr>
        <w:pStyle w:val="aa"/>
      </w:pPr>
      <w:r w:rsidRPr="00E82F77">
        <w:t>В) Тяжелые повреждения, сопровождающиеся кровопотерей, размозжение мягких тканей, раздробление костей, обширные термические ожоги.</w:t>
      </w:r>
    </w:p>
    <w:p w:rsidR="00207597" w:rsidRPr="00E82F77" w:rsidRDefault="00207597" w:rsidP="00D87C70">
      <w:pPr>
        <w:pStyle w:val="aa"/>
      </w:pPr>
    </w:p>
    <w:p w:rsidR="00207597" w:rsidRPr="00E82F77" w:rsidRDefault="00207597" w:rsidP="00D87C70">
      <w:pPr>
        <w:pStyle w:val="aa"/>
      </w:pPr>
      <w:r w:rsidRPr="00E82F77">
        <w:rPr>
          <w:bCs/>
        </w:rPr>
        <w:t>7. Кровотечение бывает следующих видов:</w:t>
      </w:r>
    </w:p>
    <w:p w:rsidR="00207597" w:rsidRPr="00E82F77" w:rsidRDefault="00207597" w:rsidP="00D87C70">
      <w:pPr>
        <w:pStyle w:val="aa"/>
      </w:pPr>
      <w:r w:rsidRPr="00E82F77">
        <w:t>А)</w:t>
      </w:r>
      <w:r w:rsidRPr="00E82F77">
        <w:rPr>
          <w:bCs/>
        </w:rPr>
        <w:t> </w:t>
      </w:r>
      <w:r w:rsidRPr="00E82F77">
        <w:t>Венозное, артериальное, капиллярное, паренхиматозное, смешанное;</w:t>
      </w:r>
    </w:p>
    <w:p w:rsidR="00207597" w:rsidRPr="00E82F77" w:rsidRDefault="00207597" w:rsidP="00D87C70">
      <w:pPr>
        <w:pStyle w:val="aa"/>
      </w:pPr>
      <w:r w:rsidRPr="00E82F77">
        <w:t>Б) Венозное, артериальное, легочное, носовое;</w:t>
      </w:r>
    </w:p>
    <w:p w:rsidR="00207597" w:rsidRPr="00E82F77" w:rsidRDefault="00207597" w:rsidP="00D87C70">
      <w:pPr>
        <w:pStyle w:val="aa"/>
      </w:pPr>
      <w:r w:rsidRPr="00E82F77">
        <w:t>В) Поверхностное, глубокое, смешанное.</w:t>
      </w:r>
    </w:p>
    <w:p w:rsidR="00207597" w:rsidRPr="00E82F77" w:rsidRDefault="00207597" w:rsidP="00D87C70">
      <w:pPr>
        <w:pStyle w:val="aa"/>
      </w:pPr>
      <w:r w:rsidRPr="00E82F77">
        <w:rPr>
          <w:bCs/>
        </w:rPr>
        <w:t>8. Можно ли накладывать жесткую шину прямо на тело пострадавшего при иммобилизации?</w:t>
      </w:r>
    </w:p>
    <w:p w:rsidR="00207597" w:rsidRPr="00E82F77" w:rsidRDefault="00207597" w:rsidP="00D87C70">
      <w:pPr>
        <w:pStyle w:val="aa"/>
      </w:pPr>
      <w:r w:rsidRPr="00E82F77">
        <w:t>А) Можно только на верхние конечности;</w:t>
      </w:r>
    </w:p>
    <w:p w:rsidR="00207597" w:rsidRPr="00E82F77" w:rsidRDefault="00207597" w:rsidP="00D87C70">
      <w:pPr>
        <w:pStyle w:val="aa"/>
      </w:pPr>
      <w:r w:rsidRPr="00E82F77">
        <w:t>Б) Можно, закрепив шину так, чтобы между ней и телом было небольшое воздушное пространство;</w:t>
      </w:r>
    </w:p>
    <w:p w:rsidR="00207597" w:rsidRPr="00E82F77" w:rsidRDefault="00207597" w:rsidP="00D87C70">
      <w:pPr>
        <w:pStyle w:val="aa"/>
      </w:pPr>
      <w:r w:rsidRPr="00E82F77">
        <w:t>В)</w:t>
      </w:r>
      <w:r w:rsidRPr="00E82F77">
        <w:rPr>
          <w:bCs/>
        </w:rPr>
        <w:t> </w:t>
      </w:r>
      <w:r w:rsidRPr="00E82F77">
        <w:t>Нельзя: сначала под шину следует наложить мягкую прокладку (вату, полотенце и т.п.).</w:t>
      </w:r>
    </w:p>
    <w:p w:rsidR="00207597" w:rsidRPr="00E82F77" w:rsidRDefault="00207597" w:rsidP="00D87C70">
      <w:pPr>
        <w:pStyle w:val="aa"/>
      </w:pPr>
      <w:r w:rsidRPr="00E82F77">
        <w:rPr>
          <w:bCs/>
        </w:rPr>
        <w:t>9. Признаки клинической смерти — это отсутствие:</w:t>
      </w:r>
    </w:p>
    <w:p w:rsidR="00207597" w:rsidRPr="00E82F77" w:rsidRDefault="00207597" w:rsidP="00D87C70">
      <w:pPr>
        <w:pStyle w:val="aa"/>
      </w:pPr>
      <w:r w:rsidRPr="00E82F77">
        <w:t>А) Сознания, реакции зрачков на свет, пульса на сонной артерии и дыхания;</w:t>
      </w:r>
    </w:p>
    <w:p w:rsidR="00207597" w:rsidRPr="00E82F77" w:rsidRDefault="00207597" w:rsidP="00D87C70">
      <w:pPr>
        <w:pStyle w:val="aa"/>
      </w:pPr>
      <w:r w:rsidRPr="00E82F77">
        <w:t>Б) Слуха, вкуса, наличие трупных пятен;</w:t>
      </w:r>
    </w:p>
    <w:p w:rsidR="00207597" w:rsidRPr="00E82F77" w:rsidRDefault="00207597" w:rsidP="00D87C70">
      <w:pPr>
        <w:pStyle w:val="aa"/>
      </w:pPr>
      <w:r w:rsidRPr="00E82F77">
        <w:t>В) Пульса и дыхания, окоченение конечностей.</w:t>
      </w:r>
    </w:p>
    <w:p w:rsidR="00207597" w:rsidRPr="00E82F77" w:rsidRDefault="00207597" w:rsidP="00D87C70">
      <w:pPr>
        <w:pStyle w:val="aa"/>
      </w:pPr>
      <w:r w:rsidRPr="00E82F77">
        <w:rPr>
          <w:bCs/>
        </w:rPr>
        <w:t>10. Какую информацию необходимо указать в записке, прикрепляемой к жгуту?</w:t>
      </w:r>
    </w:p>
    <w:p w:rsidR="00207597" w:rsidRPr="00E82F77" w:rsidRDefault="00207597" w:rsidP="00D87C70">
      <w:pPr>
        <w:pStyle w:val="aa"/>
      </w:pPr>
      <w:r w:rsidRPr="00E82F77">
        <w:t>А) Фамилию, имя, отчество пострадавшего, время получения ранения;</w:t>
      </w:r>
    </w:p>
    <w:p w:rsidR="00207597" w:rsidRPr="00E82F77" w:rsidRDefault="00207597" w:rsidP="00D87C70">
      <w:pPr>
        <w:pStyle w:val="aa"/>
      </w:pPr>
      <w:r w:rsidRPr="00E82F77">
        <w:t>Б)</w:t>
      </w:r>
      <w:r w:rsidRPr="00E82F77">
        <w:rPr>
          <w:bCs/>
        </w:rPr>
        <w:t> </w:t>
      </w:r>
      <w:r w:rsidRPr="00E82F77">
        <w:t>Дату и точное время (часы и минуты) наложения жгута;</w:t>
      </w:r>
    </w:p>
    <w:p w:rsidR="00207597" w:rsidRPr="00E82F77" w:rsidRDefault="00207597" w:rsidP="00D87C70">
      <w:pPr>
        <w:pStyle w:val="aa"/>
      </w:pPr>
      <w:r w:rsidRPr="00E82F77">
        <w:t>В) Фамилию, имя, отчество пострадавшего, время наложения жгута, фамилию, имя, отчество наложившего жгут.</w:t>
      </w:r>
    </w:p>
    <w:p w:rsidR="00207597" w:rsidRPr="00E82F77" w:rsidRDefault="00207597" w:rsidP="00D87C70">
      <w:pPr>
        <w:pStyle w:val="aa"/>
      </w:pPr>
      <w:r w:rsidRPr="00E82F77">
        <w:rPr>
          <w:bCs/>
        </w:rPr>
        <w:t>11. Военная служба исполняется гражданами:</w:t>
      </w:r>
    </w:p>
    <w:p w:rsidR="00207597" w:rsidRPr="00E82F77" w:rsidRDefault="00207597" w:rsidP="00D87C70">
      <w:pPr>
        <w:pStyle w:val="aa"/>
      </w:pPr>
      <w:r w:rsidRPr="00E82F77">
        <w:t>А) Только в Вооруженных Силах РФ;</w:t>
      </w:r>
    </w:p>
    <w:p w:rsidR="00207597" w:rsidRPr="00E82F77" w:rsidRDefault="00207597" w:rsidP="00D87C70">
      <w:pPr>
        <w:pStyle w:val="aa"/>
      </w:pPr>
      <w:r w:rsidRPr="00E82F77">
        <w:t>Б) В ВС РФ, пограничных войсках федеральной пограничной службы РФ и войсках гражданской обороны;</w:t>
      </w:r>
    </w:p>
    <w:p w:rsidR="00207597" w:rsidRPr="00E82F77" w:rsidRDefault="00207597" w:rsidP="00D87C70">
      <w:pPr>
        <w:pStyle w:val="aa"/>
      </w:pPr>
      <w:r w:rsidRPr="00E82F77">
        <w:t>В)</w:t>
      </w:r>
      <w:r w:rsidRPr="00E82F77">
        <w:rPr>
          <w:bCs/>
        </w:rPr>
        <w:t> </w:t>
      </w:r>
      <w:r w:rsidRPr="00E82F77">
        <w:t>В ВС РФ, других войсках, органах и формированиях.</w:t>
      </w:r>
    </w:p>
    <w:p w:rsidR="00207597" w:rsidRPr="00E82F77" w:rsidRDefault="00207597" w:rsidP="00D87C70">
      <w:pPr>
        <w:pStyle w:val="aa"/>
      </w:pPr>
      <w:r w:rsidRPr="00E82F77">
        <w:rPr>
          <w:bCs/>
        </w:rPr>
        <w:t>12. Составная часть воинской обязанности граждан РФ, заключающаяся в специальном учете всех призывников и военнообязанных по месту жительства, - это:</w:t>
      </w:r>
    </w:p>
    <w:p w:rsidR="00207597" w:rsidRPr="00E82F77" w:rsidRDefault="00207597" w:rsidP="00D87C70">
      <w:pPr>
        <w:pStyle w:val="aa"/>
      </w:pPr>
      <w:r w:rsidRPr="00E82F77">
        <w:t>А)</w:t>
      </w:r>
      <w:r w:rsidRPr="00E82F77">
        <w:rPr>
          <w:bCs/>
        </w:rPr>
        <w:t> </w:t>
      </w:r>
      <w:r w:rsidRPr="00E82F77">
        <w:t>Воинский учет;</w:t>
      </w:r>
    </w:p>
    <w:p w:rsidR="00207597" w:rsidRPr="00E82F77" w:rsidRDefault="00207597" w:rsidP="00D87C70">
      <w:pPr>
        <w:pStyle w:val="aa"/>
      </w:pPr>
      <w:r w:rsidRPr="00E82F77">
        <w:t>Б) Пребывание в запасе;</w:t>
      </w:r>
    </w:p>
    <w:p w:rsidR="00207597" w:rsidRPr="00E82F77" w:rsidRDefault="00207597" w:rsidP="00D87C70">
      <w:pPr>
        <w:pStyle w:val="aa"/>
      </w:pPr>
      <w:r w:rsidRPr="00E82F77">
        <w:t>В) Прохождение военной службы по призыву.</w:t>
      </w:r>
    </w:p>
    <w:p w:rsidR="00207597" w:rsidRPr="00E82F77" w:rsidRDefault="00207597" w:rsidP="00D87C70">
      <w:pPr>
        <w:pStyle w:val="aa"/>
      </w:pPr>
      <w:r w:rsidRPr="00E82F77">
        <w:rPr>
          <w:bCs/>
        </w:rPr>
        <w:t>13. Комиссия по постановке граждан на воинский учет утверждается главой органа местного самоуправления (местной администрации) в следующем составе:</w:t>
      </w:r>
    </w:p>
    <w:p w:rsidR="00207597" w:rsidRPr="00E82F77" w:rsidRDefault="00207597" w:rsidP="00D87C70">
      <w:pPr>
        <w:pStyle w:val="aa"/>
      </w:pPr>
      <w:r w:rsidRPr="00E82F77">
        <w:t>А)</w:t>
      </w:r>
      <w:r w:rsidRPr="00E82F77">
        <w:rPr>
          <w:bCs/>
        </w:rPr>
        <w:t> </w:t>
      </w:r>
      <w:r w:rsidRPr="00E82F77">
        <w:t>Военный комиссар района (города) либо заместитель военного комиссара, специалист по профессиональному психологическому отбору, секретарь комиссии, врачи-специалисты;</w:t>
      </w:r>
    </w:p>
    <w:p w:rsidR="00207597" w:rsidRPr="00E82F77" w:rsidRDefault="00207597" w:rsidP="00D87C70">
      <w:pPr>
        <w:pStyle w:val="aa"/>
      </w:pPr>
      <w:r w:rsidRPr="00E82F77">
        <w:t>Б) Представитель командования военного округа, представитель органа местного самоуправления, врачи-специалисты;</w:t>
      </w:r>
    </w:p>
    <w:p w:rsidR="00207597" w:rsidRPr="00E82F77" w:rsidRDefault="00207597" w:rsidP="00D87C70">
      <w:pPr>
        <w:pStyle w:val="aa"/>
      </w:pPr>
      <w:r w:rsidRPr="00E82F77">
        <w:t>В) Военный комиссар района (города), руководитель (заместитель руководителя) органа внутренних дел, секретарь комиссии, врачи (хирург, терапевт, невропатолог).</w:t>
      </w:r>
    </w:p>
    <w:p w:rsidR="00207597" w:rsidRPr="00E82F77" w:rsidRDefault="00207597" w:rsidP="00D87C70">
      <w:pPr>
        <w:pStyle w:val="aa"/>
      </w:pPr>
      <w:r w:rsidRPr="00E82F77">
        <w:rPr>
          <w:bCs/>
        </w:rPr>
        <w:t>14. Определите, какая из нижеперечисленных причин является неуважительной при неявке гражданина по повестке из военкомата:</w:t>
      </w:r>
    </w:p>
    <w:p w:rsidR="00207597" w:rsidRPr="00E82F77" w:rsidRDefault="00207597" w:rsidP="00D87C70">
      <w:pPr>
        <w:pStyle w:val="aa"/>
      </w:pPr>
      <w:r w:rsidRPr="00E82F77">
        <w:t>А)</w:t>
      </w:r>
      <w:r w:rsidRPr="00E82F77">
        <w:rPr>
          <w:bCs/>
        </w:rPr>
        <w:t> </w:t>
      </w:r>
      <w:r w:rsidRPr="00E82F77">
        <w:t>Утеря повестки военного комиссариата;</w:t>
      </w:r>
    </w:p>
    <w:p w:rsidR="00207597" w:rsidRPr="00E82F77" w:rsidRDefault="00207597" w:rsidP="00D87C70">
      <w:pPr>
        <w:pStyle w:val="aa"/>
      </w:pPr>
      <w:r w:rsidRPr="00E82F77">
        <w:t>Б) Заболевание гражданина, связанное с утратой трудоспособности;</w:t>
      </w:r>
    </w:p>
    <w:p w:rsidR="00207597" w:rsidRPr="00E82F77" w:rsidRDefault="00207597" w:rsidP="00D87C70">
      <w:pPr>
        <w:pStyle w:val="aa"/>
      </w:pPr>
      <w:r w:rsidRPr="00E82F77">
        <w:t>В) Препятствие, не зависящее от воли гражданина.</w:t>
      </w:r>
    </w:p>
    <w:p w:rsidR="00207597" w:rsidRPr="00E82F77" w:rsidRDefault="00207597" w:rsidP="00D87C70">
      <w:pPr>
        <w:pStyle w:val="aa"/>
      </w:pPr>
      <w:r w:rsidRPr="00E82F77">
        <w:rPr>
          <w:bCs/>
        </w:rPr>
        <w:t>15. Заключение по результатам освидетельствования категории «А» означает</w:t>
      </w:r>
    </w:p>
    <w:p w:rsidR="00207597" w:rsidRPr="00E82F77" w:rsidRDefault="00207597" w:rsidP="00D87C70">
      <w:pPr>
        <w:pStyle w:val="aa"/>
      </w:pPr>
      <w:r w:rsidRPr="00E82F77">
        <w:t>А)</w:t>
      </w:r>
      <w:r w:rsidRPr="00E82F77">
        <w:rPr>
          <w:bCs/>
        </w:rPr>
        <w:t> </w:t>
      </w:r>
      <w:r w:rsidRPr="00E82F77">
        <w:t>Годен к военной службе;</w:t>
      </w:r>
    </w:p>
    <w:p w:rsidR="00207597" w:rsidRPr="00E82F77" w:rsidRDefault="00207597" w:rsidP="00D87C70">
      <w:pPr>
        <w:pStyle w:val="aa"/>
      </w:pPr>
      <w:r w:rsidRPr="00E82F77">
        <w:t>Б) Ограниченно годен к военной службе;</w:t>
      </w:r>
    </w:p>
    <w:p w:rsidR="00207597" w:rsidRPr="00E82F77" w:rsidRDefault="00207597" w:rsidP="00D87C70">
      <w:pPr>
        <w:pStyle w:val="aa"/>
      </w:pPr>
      <w:r w:rsidRPr="00E82F77">
        <w:t>В) Не годен к военной службе.</w:t>
      </w:r>
    </w:p>
    <w:p w:rsidR="00207597" w:rsidRPr="00E82F77" w:rsidRDefault="00207597" w:rsidP="00D87C70">
      <w:pPr>
        <w:pStyle w:val="aa"/>
      </w:pPr>
      <w:r w:rsidRPr="00E82F77">
        <w:rPr>
          <w:bCs/>
        </w:rPr>
        <w:t>16. Заключение по результатам освидетельствования категории «В» означает</w:t>
      </w:r>
    </w:p>
    <w:p w:rsidR="00207597" w:rsidRPr="00E82F77" w:rsidRDefault="00207597" w:rsidP="00D87C70">
      <w:pPr>
        <w:pStyle w:val="aa"/>
      </w:pPr>
      <w:r w:rsidRPr="00E82F77">
        <w:t>А) Годен к военной службе;</w:t>
      </w:r>
    </w:p>
    <w:p w:rsidR="00207597" w:rsidRPr="00E82F77" w:rsidRDefault="00207597" w:rsidP="00D87C70">
      <w:pPr>
        <w:pStyle w:val="aa"/>
      </w:pPr>
      <w:r w:rsidRPr="00E82F77">
        <w:lastRenderedPageBreak/>
        <w:t>Б)</w:t>
      </w:r>
      <w:r w:rsidRPr="00E82F77">
        <w:rPr>
          <w:bCs/>
        </w:rPr>
        <w:t> </w:t>
      </w:r>
      <w:r w:rsidRPr="00E82F77">
        <w:t>Ограниченно годен к военной службе;</w:t>
      </w:r>
    </w:p>
    <w:p w:rsidR="00207597" w:rsidRPr="00E82F77" w:rsidRDefault="00207597" w:rsidP="00D87C70">
      <w:pPr>
        <w:pStyle w:val="aa"/>
      </w:pPr>
      <w:r w:rsidRPr="00E82F77">
        <w:t>В) Временно не годен к военной службе.</w:t>
      </w:r>
    </w:p>
    <w:p w:rsidR="00207597" w:rsidRPr="00E82F77" w:rsidRDefault="00207597" w:rsidP="00D87C70">
      <w:pPr>
        <w:pStyle w:val="aa"/>
      </w:pPr>
      <w:r w:rsidRPr="00E82F77">
        <w:rPr>
          <w:bCs/>
        </w:rPr>
        <w:t>17. Заключение по результатам освидетельствования категории «Д» означает:</w:t>
      </w:r>
    </w:p>
    <w:p w:rsidR="00207597" w:rsidRPr="00E82F77" w:rsidRDefault="00207597" w:rsidP="00D87C70">
      <w:pPr>
        <w:pStyle w:val="aa"/>
      </w:pPr>
      <w:r w:rsidRPr="00E82F77">
        <w:t>А) Годен к военной службе;</w:t>
      </w:r>
    </w:p>
    <w:p w:rsidR="00207597" w:rsidRPr="00E82F77" w:rsidRDefault="00207597" w:rsidP="00D87C70">
      <w:pPr>
        <w:pStyle w:val="aa"/>
      </w:pPr>
      <w:r w:rsidRPr="00E82F77">
        <w:t>Б) Ограниченно годен к военной службе;</w:t>
      </w:r>
    </w:p>
    <w:p w:rsidR="00207597" w:rsidRPr="00E82F77" w:rsidRDefault="00207597" w:rsidP="00D87C70">
      <w:pPr>
        <w:pStyle w:val="aa"/>
      </w:pPr>
      <w:r w:rsidRPr="00E82F77">
        <w:t>В)</w:t>
      </w:r>
      <w:r w:rsidRPr="00E82F77">
        <w:rPr>
          <w:bCs/>
        </w:rPr>
        <w:t> </w:t>
      </w:r>
      <w:r w:rsidRPr="00E82F77">
        <w:t>Не годен к военной службе.</w:t>
      </w:r>
    </w:p>
    <w:p w:rsidR="00207597" w:rsidRPr="00E82F77" w:rsidRDefault="00207597" w:rsidP="00D87C70">
      <w:pPr>
        <w:pStyle w:val="aa"/>
      </w:pPr>
      <w:r w:rsidRPr="00E82F77">
        <w:rPr>
          <w:bCs/>
        </w:rPr>
        <w:t>18. Право гражданина РФ на замену военной службы альтернативной гражданской определено:</w:t>
      </w:r>
    </w:p>
    <w:p w:rsidR="00207597" w:rsidRPr="00E82F77" w:rsidRDefault="00207597" w:rsidP="00D87C70">
      <w:pPr>
        <w:pStyle w:val="aa"/>
      </w:pPr>
      <w:r w:rsidRPr="00E82F77">
        <w:t>А)</w:t>
      </w:r>
      <w:r w:rsidRPr="00E82F77">
        <w:rPr>
          <w:bCs/>
        </w:rPr>
        <w:t> </w:t>
      </w:r>
      <w:r w:rsidRPr="00E82F77">
        <w:t>В законе «О статусе военнослужащих»;</w:t>
      </w:r>
    </w:p>
    <w:p w:rsidR="00207597" w:rsidRPr="00E82F77" w:rsidRDefault="00207597" w:rsidP="00D87C70">
      <w:pPr>
        <w:pStyle w:val="aa"/>
      </w:pPr>
      <w:r w:rsidRPr="00E82F77">
        <w:t>Б)</w:t>
      </w:r>
      <w:r w:rsidRPr="00E82F77">
        <w:rPr>
          <w:bCs/>
        </w:rPr>
        <w:t> </w:t>
      </w:r>
      <w:r w:rsidRPr="00E82F77">
        <w:t>В Конституции Российской Федерации;</w:t>
      </w:r>
    </w:p>
    <w:p w:rsidR="00207597" w:rsidRPr="00E82F77" w:rsidRDefault="00207597" w:rsidP="00D87C70">
      <w:pPr>
        <w:pStyle w:val="aa"/>
      </w:pPr>
      <w:r w:rsidRPr="00E82F77">
        <w:t>В)</w:t>
      </w:r>
      <w:r w:rsidRPr="00E82F77">
        <w:rPr>
          <w:bCs/>
        </w:rPr>
        <w:t> </w:t>
      </w:r>
      <w:r w:rsidRPr="00E82F77">
        <w:t>В законе «Об обороне».</w:t>
      </w:r>
    </w:p>
    <w:p w:rsidR="00207597" w:rsidRPr="00E82F77" w:rsidRDefault="00207597" w:rsidP="00D87C70">
      <w:pPr>
        <w:pStyle w:val="aa"/>
      </w:pPr>
      <w:r w:rsidRPr="00E82F77">
        <w:rPr>
          <w:bCs/>
        </w:rPr>
        <w:t>19. Уставы Вооруженных Сил РФ подразделяются на:</w:t>
      </w:r>
    </w:p>
    <w:p w:rsidR="00207597" w:rsidRPr="00E82F77" w:rsidRDefault="00207597" w:rsidP="00D87C70">
      <w:pPr>
        <w:pStyle w:val="aa"/>
      </w:pPr>
    </w:p>
    <w:p w:rsidR="00207597" w:rsidRPr="00E82F77" w:rsidRDefault="00207597" w:rsidP="00D87C70">
      <w:pPr>
        <w:pStyle w:val="aa"/>
      </w:pPr>
      <w:r w:rsidRPr="00E82F77">
        <w:t>А) Тактические, стрелковые и общевоинские;</w:t>
      </w:r>
    </w:p>
    <w:p w:rsidR="00207597" w:rsidRPr="00E82F77" w:rsidRDefault="00207597" w:rsidP="00D87C70">
      <w:pPr>
        <w:pStyle w:val="aa"/>
      </w:pPr>
      <w:r w:rsidRPr="00E82F77">
        <w:t>Б) Уставы родов войск и строевые.</w:t>
      </w:r>
    </w:p>
    <w:p w:rsidR="00207597" w:rsidRPr="00E82F77" w:rsidRDefault="00207597" w:rsidP="00D87C70">
      <w:pPr>
        <w:pStyle w:val="aa"/>
      </w:pPr>
      <w:r w:rsidRPr="00E82F77">
        <w:t>В)</w:t>
      </w:r>
      <w:r w:rsidRPr="00E82F77">
        <w:rPr>
          <w:bCs/>
        </w:rPr>
        <w:t> </w:t>
      </w:r>
      <w:r w:rsidRPr="00E82F77">
        <w:t>Боевые и общевоинские;</w:t>
      </w:r>
    </w:p>
    <w:p w:rsidR="00207597" w:rsidRPr="00E82F77" w:rsidRDefault="00207597" w:rsidP="00D87C70">
      <w:pPr>
        <w:pStyle w:val="aa"/>
      </w:pPr>
      <w:r w:rsidRPr="00E82F77">
        <w:rPr>
          <w:bCs/>
        </w:rPr>
        <w:t>20. Общевоинские уставы ВС РФ регламентируют:</w:t>
      </w:r>
    </w:p>
    <w:p w:rsidR="00207597" w:rsidRPr="00E82F77" w:rsidRDefault="00207597" w:rsidP="00D87C70">
      <w:pPr>
        <w:pStyle w:val="aa"/>
      </w:pPr>
      <w:r w:rsidRPr="00E82F77">
        <w:t>А) Тактические действия военнослужащих при ведении военных операций;</w:t>
      </w:r>
    </w:p>
    <w:p w:rsidR="00207597" w:rsidRPr="00E82F77" w:rsidRDefault="00207597" w:rsidP="00D87C70">
      <w:pPr>
        <w:pStyle w:val="aa"/>
      </w:pPr>
      <w:r w:rsidRPr="00E82F77">
        <w:t>Б)</w:t>
      </w:r>
      <w:r w:rsidRPr="00E82F77">
        <w:rPr>
          <w:bCs/>
        </w:rPr>
        <w:t> </w:t>
      </w:r>
      <w:r w:rsidRPr="00E82F77">
        <w:t>Жизнь, быт и деятельность военнослужащих нашей армии;</w:t>
      </w:r>
    </w:p>
    <w:p w:rsidR="00207597" w:rsidRPr="00E82F77" w:rsidRDefault="00207597" w:rsidP="00D87C70">
      <w:pPr>
        <w:pStyle w:val="aa"/>
      </w:pPr>
      <w:r w:rsidRPr="00E82F77">
        <w:t>В) Основы стратегии ведения боевых действий военнослужащих.</w:t>
      </w:r>
    </w:p>
    <w:p w:rsidR="00207597" w:rsidRPr="00E82F77" w:rsidRDefault="00207597" w:rsidP="00D87C70">
      <w:pPr>
        <w:pStyle w:val="aa"/>
      </w:pPr>
    </w:p>
    <w:p w:rsidR="00207597" w:rsidRPr="00E82F77" w:rsidRDefault="00207597" w:rsidP="00D87C70">
      <w:pPr>
        <w:pStyle w:val="aa"/>
      </w:pPr>
      <w:r w:rsidRPr="00E82F77">
        <w:rPr>
          <w:bCs/>
        </w:rPr>
        <w:t>21. Общие права и обязанности военнослужащих, взаимоотноше</w:t>
      </w:r>
      <w:r w:rsidRPr="00E82F77">
        <w:rPr>
          <w:bCs/>
        </w:rPr>
        <w:softHyphen/>
        <w:t>ния между ними, обязанности основных должностных лиц полка и его подразделений, а также правила внутреннего распорядка определяет:</w:t>
      </w:r>
    </w:p>
    <w:p w:rsidR="00207597" w:rsidRPr="00E82F77" w:rsidRDefault="00207597" w:rsidP="00D87C70">
      <w:pPr>
        <w:pStyle w:val="aa"/>
      </w:pPr>
      <w:r w:rsidRPr="00E82F77">
        <w:t>А)</w:t>
      </w:r>
      <w:r w:rsidRPr="00E82F77">
        <w:rPr>
          <w:bCs/>
        </w:rPr>
        <w:t> </w:t>
      </w:r>
      <w:r w:rsidRPr="00E82F77">
        <w:t>Строевой устав ВС РФ;</w:t>
      </w:r>
    </w:p>
    <w:p w:rsidR="00207597" w:rsidRPr="00E82F77" w:rsidRDefault="00207597" w:rsidP="00D87C70">
      <w:pPr>
        <w:pStyle w:val="aa"/>
      </w:pPr>
      <w:r w:rsidRPr="00E82F77">
        <w:t>Б)</w:t>
      </w:r>
      <w:r w:rsidRPr="00E82F77">
        <w:rPr>
          <w:bCs/>
        </w:rPr>
        <w:t> </w:t>
      </w:r>
      <w:r w:rsidRPr="00E82F77">
        <w:t>Дисциплинарный устав ВС РФ.</w:t>
      </w:r>
    </w:p>
    <w:p w:rsidR="00207597" w:rsidRPr="00E82F77" w:rsidRDefault="00207597" w:rsidP="00D87C70">
      <w:pPr>
        <w:pStyle w:val="aa"/>
      </w:pPr>
      <w:r w:rsidRPr="00E82F77">
        <w:t>В)</w:t>
      </w:r>
      <w:r w:rsidRPr="00E82F77">
        <w:rPr>
          <w:bCs/>
        </w:rPr>
        <w:t> </w:t>
      </w:r>
      <w:r w:rsidRPr="00E82F77">
        <w:t>Устав внутренней службы ВС РФ;</w:t>
      </w:r>
    </w:p>
    <w:p w:rsidR="00207597" w:rsidRPr="00E82F77" w:rsidRDefault="00207597" w:rsidP="00D87C70">
      <w:pPr>
        <w:pStyle w:val="aa"/>
      </w:pPr>
      <w:r w:rsidRPr="00E82F77">
        <w:rPr>
          <w:bCs/>
        </w:rPr>
        <w:t>22. Какой устав определяет сущность воинской дисциплины, обя</w:t>
      </w:r>
      <w:r w:rsidRPr="00E82F77">
        <w:rPr>
          <w:bCs/>
        </w:rPr>
        <w:softHyphen/>
        <w:t>занности военнослужащих по ее соблюдению, виды поощрений и дис</w:t>
      </w:r>
      <w:r w:rsidRPr="00E82F77">
        <w:rPr>
          <w:bCs/>
        </w:rPr>
        <w:softHyphen/>
        <w:t>циплинарных взысканий, права командиров (начальников) по их при</w:t>
      </w:r>
      <w:r w:rsidRPr="00E82F77">
        <w:rPr>
          <w:bCs/>
        </w:rPr>
        <w:softHyphen/>
        <w:t>менению, а также порядок подачи и рассмотрения предложений, заяв</w:t>
      </w:r>
      <w:r w:rsidRPr="00E82F77">
        <w:rPr>
          <w:bCs/>
        </w:rPr>
        <w:softHyphen/>
        <w:t>лений и жалоб?</w:t>
      </w:r>
    </w:p>
    <w:p w:rsidR="00207597" w:rsidRPr="00E82F77" w:rsidRDefault="00207597" w:rsidP="00D87C70">
      <w:pPr>
        <w:pStyle w:val="aa"/>
      </w:pPr>
    </w:p>
    <w:p w:rsidR="00207597" w:rsidRPr="00E82F77" w:rsidRDefault="00207597" w:rsidP="00D87C70">
      <w:pPr>
        <w:pStyle w:val="aa"/>
      </w:pPr>
      <w:r w:rsidRPr="00E82F77">
        <w:t>А) Устав гарнизонной и караульной служб ВС РФ;</w:t>
      </w:r>
    </w:p>
    <w:p w:rsidR="00207597" w:rsidRPr="00E82F77" w:rsidRDefault="00207597" w:rsidP="00D87C70">
      <w:pPr>
        <w:pStyle w:val="aa"/>
      </w:pPr>
      <w:r w:rsidRPr="00E82F77">
        <w:t>Б) Дисциплинарный устав ВС РФ;</w:t>
      </w:r>
    </w:p>
    <w:p w:rsidR="00207597" w:rsidRPr="00E82F77" w:rsidRDefault="00207597" w:rsidP="00D87C70">
      <w:pPr>
        <w:pStyle w:val="aa"/>
      </w:pPr>
      <w:r w:rsidRPr="00E82F77">
        <w:t>В) Устав внутренней службы ВС РФ.</w:t>
      </w:r>
    </w:p>
    <w:p w:rsidR="00207597" w:rsidRPr="00E82F77" w:rsidRDefault="00207597" w:rsidP="00D87C70">
      <w:pPr>
        <w:pStyle w:val="aa"/>
      </w:pPr>
      <w:r w:rsidRPr="00E82F77">
        <w:rPr>
          <w:bCs/>
        </w:rPr>
        <w:t>23. Призыву на военную службу подлежат граждане:</w:t>
      </w:r>
    </w:p>
    <w:p w:rsidR="00207597" w:rsidRPr="00E82F77" w:rsidRDefault="00207597" w:rsidP="00D87C70">
      <w:pPr>
        <w:pStyle w:val="aa"/>
      </w:pPr>
      <w:r w:rsidRPr="00E82F77">
        <w:t>А)</w:t>
      </w:r>
      <w:r w:rsidRPr="00E82F77">
        <w:rPr>
          <w:bCs/>
        </w:rPr>
        <w:t> </w:t>
      </w:r>
      <w:r w:rsidRPr="00E82F77">
        <w:t>Мужского пола в возрасте от 18 до 27 лет, состоящие или обязан</w:t>
      </w:r>
      <w:r w:rsidRPr="00E82F77">
        <w:softHyphen/>
        <w:t>ные состоять на воинском учете, не пребывающие в запасе и не имею</w:t>
      </w:r>
      <w:r w:rsidRPr="00E82F77">
        <w:softHyphen/>
        <w:t>щие права на освобождение от военной службы;</w:t>
      </w:r>
    </w:p>
    <w:p w:rsidR="00207597" w:rsidRPr="00E82F77" w:rsidRDefault="00207597" w:rsidP="00D87C70">
      <w:pPr>
        <w:pStyle w:val="aa"/>
      </w:pPr>
      <w:r w:rsidRPr="00E82F77">
        <w:t>Б) Мужского пола в возрасте от 18 до 25 лет, состоящие на воинском учете и не пребывающие в запасе;</w:t>
      </w:r>
    </w:p>
    <w:p w:rsidR="00207597" w:rsidRPr="00E82F77" w:rsidRDefault="00207597" w:rsidP="00D87C70">
      <w:pPr>
        <w:pStyle w:val="aa"/>
      </w:pPr>
      <w:r w:rsidRPr="00E82F77">
        <w:t>В) Мужского и, как исключение, женского пола, в возрасте от 18 до 28 лет, прошедшие медицинское освидетельствование и признанные годными к военной службе.</w:t>
      </w:r>
    </w:p>
    <w:p w:rsidR="00207597" w:rsidRPr="00E82F77" w:rsidRDefault="00207597" w:rsidP="00D87C70">
      <w:pPr>
        <w:pStyle w:val="aa"/>
      </w:pPr>
      <w:r w:rsidRPr="00E82F77">
        <w:rPr>
          <w:bCs/>
        </w:rPr>
        <w:t>24. Совокупность прав и свобод, гарантированных государством, а также обязанностей и ответственности военнослужащих, установлен</w:t>
      </w:r>
      <w:r w:rsidRPr="00E82F77">
        <w:rPr>
          <w:bCs/>
        </w:rPr>
        <w:softHyphen/>
        <w:t>ных законодательством, - это:</w:t>
      </w:r>
    </w:p>
    <w:p w:rsidR="00207597" w:rsidRPr="00E82F77" w:rsidRDefault="00207597" w:rsidP="00D87C70">
      <w:pPr>
        <w:pStyle w:val="aa"/>
      </w:pPr>
      <w:r w:rsidRPr="00E82F77">
        <w:t>А)</w:t>
      </w:r>
      <w:r w:rsidRPr="00E82F77">
        <w:rPr>
          <w:bCs/>
        </w:rPr>
        <w:t> </w:t>
      </w:r>
      <w:r w:rsidRPr="00E82F77">
        <w:t>Определение статуса военнослужащего;</w:t>
      </w:r>
    </w:p>
    <w:p w:rsidR="00207597" w:rsidRPr="00E82F77" w:rsidRDefault="00207597" w:rsidP="00D87C70">
      <w:pPr>
        <w:pStyle w:val="aa"/>
      </w:pPr>
      <w:r w:rsidRPr="00E82F77">
        <w:t>Б) Установленный Уставом внутренней службы ВС РФ порядок не</w:t>
      </w:r>
      <w:r w:rsidRPr="00E82F77">
        <w:softHyphen/>
        <w:t>сения военной службы в подразделении;</w:t>
      </w:r>
    </w:p>
    <w:p w:rsidR="00207597" w:rsidRPr="00E82F77" w:rsidRDefault="00207597" w:rsidP="00D87C70">
      <w:pPr>
        <w:pStyle w:val="aa"/>
      </w:pPr>
      <w:r w:rsidRPr="00E82F77">
        <w:t>В) Определенный Строевым уставом ВС РФ перечень функций во</w:t>
      </w:r>
      <w:r w:rsidRPr="00E82F77">
        <w:softHyphen/>
        <w:t>еннослужащего в военном гарнизоне</w:t>
      </w:r>
    </w:p>
    <w:p w:rsidR="00207597" w:rsidRPr="00E82F77" w:rsidRDefault="00207597" w:rsidP="00D87C70">
      <w:pPr>
        <w:pStyle w:val="aa"/>
      </w:pPr>
      <w:r w:rsidRPr="00E82F77">
        <w:rPr>
          <w:bCs/>
        </w:rPr>
        <w:t>25. Может ли быть наложено на военнослужащего, совершившего дисциплинарное правонарушение, более одного взыскания?</w:t>
      </w:r>
    </w:p>
    <w:p w:rsidR="00207597" w:rsidRPr="00E82F77" w:rsidRDefault="00207597" w:rsidP="00D87C70">
      <w:pPr>
        <w:pStyle w:val="aa"/>
      </w:pPr>
      <w:r w:rsidRPr="00E82F77">
        <w:t>А)</w:t>
      </w:r>
      <w:r w:rsidRPr="00E82F77">
        <w:rPr>
          <w:bCs/>
        </w:rPr>
        <w:t> </w:t>
      </w:r>
      <w:r w:rsidRPr="00E82F77">
        <w:t>Нет;</w:t>
      </w:r>
    </w:p>
    <w:p w:rsidR="00207597" w:rsidRPr="00E82F77" w:rsidRDefault="00207597" w:rsidP="00D87C70">
      <w:pPr>
        <w:pStyle w:val="aa"/>
      </w:pPr>
      <w:r w:rsidRPr="00E82F77">
        <w:t>Б) Да;</w:t>
      </w:r>
    </w:p>
    <w:p w:rsidR="00207597" w:rsidRPr="00E82F77" w:rsidRDefault="00207597" w:rsidP="006D0C58">
      <w:pPr>
        <w:pStyle w:val="aa"/>
      </w:pPr>
      <w:r w:rsidRPr="00E82F77">
        <w:t>В) В зависимости от решения командира.</w:t>
      </w:r>
      <w:r w:rsidR="00C17317">
        <w:t xml:space="preserve">         </w:t>
      </w:r>
      <w:r w:rsidRPr="00E82F77">
        <w:t>Ответы: </w:t>
      </w:r>
      <w:r w:rsidRPr="00C17317">
        <w:rPr>
          <w:b/>
          <w:u w:val="single"/>
        </w:rPr>
        <w:t>Вариант 1.</w:t>
      </w:r>
    </w:p>
    <w:p w:rsidR="00207597" w:rsidRPr="00E82F77" w:rsidRDefault="00207597" w:rsidP="006D0C58">
      <w:pPr>
        <w:pStyle w:val="aa"/>
      </w:pPr>
    </w:p>
    <w:tbl>
      <w:tblPr>
        <w:tblW w:w="104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81"/>
        <w:gridCol w:w="3955"/>
        <w:gridCol w:w="1281"/>
        <w:gridCol w:w="3908"/>
      </w:tblGrid>
      <w:tr w:rsidR="00207597" w:rsidRPr="00E82F77" w:rsidTr="00D87C70">
        <w:trPr>
          <w:trHeight w:val="278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lastRenderedPageBreak/>
              <w:t>№ вопроса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ответ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№ вопроса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ответ</w:t>
            </w:r>
          </w:p>
        </w:tc>
      </w:tr>
      <w:tr w:rsidR="00207597" w:rsidRPr="00E82F77" w:rsidTr="00001E27">
        <w:trPr>
          <w:trHeight w:val="27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1</w:t>
            </w:r>
          </w:p>
          <w:p w:rsidR="00207597" w:rsidRPr="00E82F77" w:rsidRDefault="00207597" w:rsidP="006D0C58">
            <w:pPr>
              <w:pStyle w:val="aa"/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14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А</w:t>
            </w:r>
          </w:p>
        </w:tc>
      </w:tr>
      <w:tr w:rsidR="00207597" w:rsidRPr="00E82F77" w:rsidTr="00001E27">
        <w:trPr>
          <w:trHeight w:val="42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2</w:t>
            </w:r>
          </w:p>
          <w:p w:rsidR="00207597" w:rsidRPr="00E82F77" w:rsidRDefault="00207597" w:rsidP="006D0C58">
            <w:pPr>
              <w:pStyle w:val="aa"/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В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15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А</w:t>
            </w:r>
          </w:p>
        </w:tc>
      </w:tr>
      <w:tr w:rsidR="00207597" w:rsidRPr="00E82F77" w:rsidTr="00001E27">
        <w:trPr>
          <w:trHeight w:val="131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3</w:t>
            </w:r>
          </w:p>
          <w:p w:rsidR="00207597" w:rsidRPr="00E82F77" w:rsidRDefault="00207597" w:rsidP="006D0C58">
            <w:pPr>
              <w:pStyle w:val="aa"/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16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Б</w:t>
            </w:r>
          </w:p>
        </w:tc>
      </w:tr>
      <w:tr w:rsidR="00207597" w:rsidRPr="00E82F77" w:rsidTr="0020759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4</w:t>
            </w:r>
          </w:p>
          <w:p w:rsidR="00207597" w:rsidRPr="00E82F77" w:rsidRDefault="00207597" w:rsidP="006D0C58">
            <w:pPr>
              <w:pStyle w:val="aa"/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17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Б</w:t>
            </w:r>
          </w:p>
        </w:tc>
      </w:tr>
      <w:tr w:rsidR="00207597" w:rsidRPr="00E82F77" w:rsidTr="0020759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5</w:t>
            </w:r>
          </w:p>
          <w:p w:rsidR="00207597" w:rsidRPr="00E82F77" w:rsidRDefault="00207597" w:rsidP="006D0C58">
            <w:pPr>
              <w:pStyle w:val="aa"/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Б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18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А</w:t>
            </w:r>
          </w:p>
        </w:tc>
      </w:tr>
      <w:tr w:rsidR="00207597" w:rsidRPr="00E82F77" w:rsidTr="0020759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6</w:t>
            </w:r>
          </w:p>
          <w:p w:rsidR="00207597" w:rsidRPr="00E82F77" w:rsidRDefault="00207597" w:rsidP="006D0C58">
            <w:pPr>
              <w:pStyle w:val="aa"/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Б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19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А</w:t>
            </w:r>
          </w:p>
        </w:tc>
      </w:tr>
      <w:tr w:rsidR="00207597" w:rsidRPr="00E82F77" w:rsidTr="0020759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7</w:t>
            </w:r>
          </w:p>
          <w:p w:rsidR="00207597" w:rsidRPr="00E82F77" w:rsidRDefault="00207597" w:rsidP="006D0C58">
            <w:pPr>
              <w:pStyle w:val="aa"/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20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В</w:t>
            </w:r>
          </w:p>
        </w:tc>
      </w:tr>
      <w:tr w:rsidR="00207597" w:rsidRPr="00E82F77" w:rsidTr="0020759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8</w:t>
            </w:r>
          </w:p>
          <w:p w:rsidR="00207597" w:rsidRPr="00E82F77" w:rsidRDefault="00207597" w:rsidP="006D0C58">
            <w:pPr>
              <w:pStyle w:val="aa"/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Б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21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А</w:t>
            </w:r>
          </w:p>
        </w:tc>
      </w:tr>
      <w:tr w:rsidR="00207597" w:rsidRPr="00E82F77" w:rsidTr="0020759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9</w:t>
            </w:r>
          </w:p>
          <w:p w:rsidR="00207597" w:rsidRPr="00E82F77" w:rsidRDefault="00207597" w:rsidP="006D0C58">
            <w:pPr>
              <w:pStyle w:val="aa"/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В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22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В</w:t>
            </w:r>
          </w:p>
        </w:tc>
      </w:tr>
      <w:tr w:rsidR="00207597" w:rsidRPr="00E82F77" w:rsidTr="0020759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10</w:t>
            </w:r>
          </w:p>
          <w:p w:rsidR="00207597" w:rsidRPr="00E82F77" w:rsidRDefault="00207597" w:rsidP="006D0C58">
            <w:pPr>
              <w:pStyle w:val="aa"/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23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В</w:t>
            </w:r>
          </w:p>
        </w:tc>
      </w:tr>
      <w:tr w:rsidR="00207597" w:rsidRPr="00E82F77" w:rsidTr="0020759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11</w:t>
            </w:r>
          </w:p>
          <w:p w:rsidR="00207597" w:rsidRPr="00E82F77" w:rsidRDefault="00207597" w:rsidP="006D0C58">
            <w:pPr>
              <w:pStyle w:val="aa"/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24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В</w:t>
            </w:r>
          </w:p>
        </w:tc>
      </w:tr>
      <w:tr w:rsidR="00207597" w:rsidRPr="00E82F77" w:rsidTr="0020759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12</w:t>
            </w:r>
          </w:p>
          <w:p w:rsidR="00207597" w:rsidRPr="00E82F77" w:rsidRDefault="00207597" w:rsidP="006D0C58">
            <w:pPr>
              <w:pStyle w:val="aa"/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Б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25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В</w:t>
            </w:r>
          </w:p>
        </w:tc>
      </w:tr>
      <w:tr w:rsidR="00207597" w:rsidRPr="00E82F77" w:rsidTr="00001E27">
        <w:trPr>
          <w:trHeight w:val="283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13</w:t>
            </w:r>
          </w:p>
          <w:p w:rsidR="00207597" w:rsidRPr="00E82F77" w:rsidRDefault="00207597" w:rsidP="006D0C58">
            <w:pPr>
              <w:pStyle w:val="aa"/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Б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7597" w:rsidRPr="00E82F77" w:rsidRDefault="00207597" w:rsidP="006D0C58">
            <w:pPr>
              <w:pStyle w:val="aa"/>
            </w:pPr>
          </w:p>
        </w:tc>
      </w:tr>
    </w:tbl>
    <w:p w:rsidR="00207597" w:rsidRPr="00E82F77" w:rsidRDefault="00207597" w:rsidP="006D0C58">
      <w:pPr>
        <w:pStyle w:val="aa"/>
      </w:pPr>
    </w:p>
    <w:tbl>
      <w:tblPr>
        <w:tblW w:w="104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81"/>
        <w:gridCol w:w="3955"/>
        <w:gridCol w:w="1281"/>
        <w:gridCol w:w="3908"/>
      </w:tblGrid>
      <w:tr w:rsidR="00207597" w:rsidRPr="00E82F77" w:rsidTr="00C17317"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№ вопроса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07597" w:rsidRPr="00E82F77" w:rsidRDefault="00C17317" w:rsidP="006D0C58">
            <w:pPr>
              <w:pStyle w:val="aa"/>
            </w:pPr>
            <w:r w:rsidRPr="00E82F77">
              <w:t>О</w:t>
            </w:r>
            <w:r w:rsidR="00207597" w:rsidRPr="00E82F77">
              <w:t>твет</w:t>
            </w:r>
            <w:r>
              <w:t xml:space="preserve"> </w:t>
            </w:r>
            <w:r w:rsidRPr="00C17317">
              <w:rPr>
                <w:b/>
              </w:rPr>
              <w:t>2 вариант</w:t>
            </w:r>
            <w:r>
              <w:t xml:space="preserve"> 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№ вопроса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ответ</w:t>
            </w:r>
          </w:p>
        </w:tc>
      </w:tr>
      <w:tr w:rsidR="00207597" w:rsidRPr="00E82F77" w:rsidTr="00C17317"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1</w:t>
            </w:r>
          </w:p>
          <w:p w:rsidR="00207597" w:rsidRPr="00E82F77" w:rsidRDefault="00207597" w:rsidP="006D0C58">
            <w:pPr>
              <w:pStyle w:val="aa"/>
            </w:pP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В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14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А</w:t>
            </w:r>
          </w:p>
        </w:tc>
      </w:tr>
      <w:tr w:rsidR="00207597" w:rsidRPr="00E82F77" w:rsidTr="00C17317"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2</w:t>
            </w:r>
          </w:p>
          <w:p w:rsidR="00207597" w:rsidRPr="00E82F77" w:rsidRDefault="00207597" w:rsidP="006D0C58">
            <w:pPr>
              <w:pStyle w:val="aa"/>
            </w:pP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В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15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А</w:t>
            </w:r>
          </w:p>
        </w:tc>
      </w:tr>
      <w:tr w:rsidR="00207597" w:rsidRPr="00E82F77" w:rsidTr="00C17317"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3</w:t>
            </w:r>
          </w:p>
          <w:p w:rsidR="00207597" w:rsidRPr="00E82F77" w:rsidRDefault="00207597" w:rsidP="006D0C58">
            <w:pPr>
              <w:pStyle w:val="aa"/>
            </w:pP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А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16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Б</w:t>
            </w:r>
          </w:p>
        </w:tc>
      </w:tr>
      <w:tr w:rsidR="00207597" w:rsidRPr="00E82F77" w:rsidTr="00C17317"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4</w:t>
            </w:r>
          </w:p>
          <w:p w:rsidR="00207597" w:rsidRPr="00E82F77" w:rsidRDefault="00207597" w:rsidP="006D0C58">
            <w:pPr>
              <w:pStyle w:val="aa"/>
            </w:pP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В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17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В</w:t>
            </w:r>
          </w:p>
        </w:tc>
      </w:tr>
      <w:tr w:rsidR="00207597" w:rsidRPr="00E82F77" w:rsidTr="00C17317"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5</w:t>
            </w:r>
          </w:p>
          <w:p w:rsidR="00207597" w:rsidRPr="00E82F77" w:rsidRDefault="00207597" w:rsidP="006D0C58">
            <w:pPr>
              <w:pStyle w:val="aa"/>
            </w:pP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А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18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Б</w:t>
            </w:r>
          </w:p>
        </w:tc>
      </w:tr>
      <w:tr w:rsidR="00207597" w:rsidRPr="00E82F77" w:rsidTr="00C17317"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6</w:t>
            </w:r>
          </w:p>
          <w:p w:rsidR="00207597" w:rsidRPr="00E82F77" w:rsidRDefault="00207597" w:rsidP="006D0C58">
            <w:pPr>
              <w:pStyle w:val="aa"/>
            </w:pP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А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19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В</w:t>
            </w:r>
          </w:p>
        </w:tc>
      </w:tr>
      <w:tr w:rsidR="00207597" w:rsidRPr="00E82F77" w:rsidTr="00C17317"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7</w:t>
            </w:r>
          </w:p>
          <w:p w:rsidR="00207597" w:rsidRPr="00E82F77" w:rsidRDefault="00207597" w:rsidP="006D0C58">
            <w:pPr>
              <w:pStyle w:val="aa"/>
            </w:pP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А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20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Б</w:t>
            </w:r>
          </w:p>
        </w:tc>
      </w:tr>
      <w:tr w:rsidR="00207597" w:rsidRPr="00E82F77" w:rsidTr="00C17317"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8</w:t>
            </w:r>
          </w:p>
          <w:p w:rsidR="00207597" w:rsidRPr="00E82F77" w:rsidRDefault="00207597" w:rsidP="006D0C58">
            <w:pPr>
              <w:pStyle w:val="aa"/>
            </w:pP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В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21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В</w:t>
            </w:r>
          </w:p>
        </w:tc>
      </w:tr>
      <w:tr w:rsidR="00207597" w:rsidRPr="00E82F77" w:rsidTr="00C17317">
        <w:trPr>
          <w:trHeight w:val="280"/>
        </w:trPr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9</w:t>
            </w:r>
          </w:p>
          <w:p w:rsidR="00207597" w:rsidRPr="00E82F77" w:rsidRDefault="00207597" w:rsidP="006D0C58">
            <w:pPr>
              <w:pStyle w:val="aa"/>
            </w:pP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А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22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Б</w:t>
            </w:r>
          </w:p>
        </w:tc>
      </w:tr>
      <w:tr w:rsidR="00207597" w:rsidRPr="00E82F77" w:rsidTr="00C17317"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10</w:t>
            </w:r>
          </w:p>
          <w:p w:rsidR="00207597" w:rsidRPr="00E82F77" w:rsidRDefault="00207597" w:rsidP="006D0C58">
            <w:pPr>
              <w:pStyle w:val="aa"/>
            </w:pP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Б</w:t>
            </w:r>
            <w:r w:rsidR="00C17317">
              <w:t xml:space="preserve">.  11-В     12-А      13-А  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23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7597" w:rsidRPr="00E82F77" w:rsidRDefault="00207597" w:rsidP="006D0C58">
            <w:pPr>
              <w:pStyle w:val="aa"/>
            </w:pPr>
            <w:r w:rsidRPr="00E82F77">
              <w:t>А</w:t>
            </w:r>
            <w:r w:rsidR="00C17317">
              <w:t xml:space="preserve">  ,     24-А             25-А </w:t>
            </w:r>
          </w:p>
        </w:tc>
      </w:tr>
    </w:tbl>
    <w:p w:rsidR="00207597" w:rsidRPr="00E82F77" w:rsidRDefault="00207597" w:rsidP="00207597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33D3" w:rsidRPr="00E82F77" w:rsidRDefault="000F33D3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33D3" w:rsidRPr="00E82F77" w:rsidRDefault="000F33D3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33D3" w:rsidRPr="00E82F77" w:rsidRDefault="000F33D3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33D3" w:rsidRPr="00E82F77" w:rsidRDefault="000F33D3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33D3" w:rsidRPr="00E82F77" w:rsidRDefault="000F33D3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33D3" w:rsidRPr="00E82F77" w:rsidRDefault="000F33D3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33D3" w:rsidRPr="00E82F77" w:rsidRDefault="000F33D3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33D3" w:rsidRPr="00E82F77" w:rsidRDefault="000F33D3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33D3" w:rsidRPr="00E82F77" w:rsidRDefault="000F33D3" w:rsidP="002A4275">
      <w:pPr>
        <w:shd w:val="clear" w:color="auto" w:fill="FFFFFF"/>
        <w:spacing w:after="0" w:line="240" w:lineRule="auto"/>
        <w:ind w:right="-14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7A15" w:rsidRPr="00E82F77" w:rsidRDefault="00187A15">
      <w:pPr>
        <w:rPr>
          <w:rFonts w:ascii="Times New Roman" w:hAnsi="Times New Roman" w:cs="Times New Roman"/>
          <w:sz w:val="28"/>
          <w:szCs w:val="28"/>
        </w:rPr>
      </w:pPr>
    </w:p>
    <w:p w:rsidR="00E16F25" w:rsidRPr="00E82F77" w:rsidRDefault="00E16F25">
      <w:pPr>
        <w:rPr>
          <w:rFonts w:ascii="Times New Roman" w:hAnsi="Times New Roman" w:cs="Times New Roman"/>
          <w:sz w:val="28"/>
          <w:szCs w:val="28"/>
        </w:rPr>
      </w:pPr>
    </w:p>
    <w:p w:rsidR="00E16F25" w:rsidRPr="00E82F77" w:rsidRDefault="00E16F25">
      <w:pPr>
        <w:rPr>
          <w:rFonts w:ascii="Times New Roman" w:hAnsi="Times New Roman" w:cs="Times New Roman"/>
          <w:sz w:val="28"/>
          <w:szCs w:val="28"/>
        </w:rPr>
      </w:pPr>
    </w:p>
    <w:p w:rsidR="00E16F25" w:rsidRPr="00E82F77" w:rsidRDefault="00E16F25">
      <w:pPr>
        <w:rPr>
          <w:rFonts w:ascii="Times New Roman" w:hAnsi="Times New Roman" w:cs="Times New Roman"/>
          <w:sz w:val="28"/>
          <w:szCs w:val="28"/>
        </w:rPr>
      </w:pPr>
    </w:p>
    <w:p w:rsidR="00E16F25" w:rsidRPr="00E82F77" w:rsidRDefault="00E16F25">
      <w:pPr>
        <w:rPr>
          <w:rFonts w:ascii="Times New Roman" w:hAnsi="Times New Roman" w:cs="Times New Roman"/>
          <w:sz w:val="28"/>
          <w:szCs w:val="28"/>
        </w:rPr>
      </w:pPr>
    </w:p>
    <w:p w:rsidR="00E16F25" w:rsidRPr="00E82F77" w:rsidRDefault="00E16F25">
      <w:pPr>
        <w:rPr>
          <w:rFonts w:ascii="Times New Roman" w:hAnsi="Times New Roman" w:cs="Times New Roman"/>
          <w:sz w:val="28"/>
          <w:szCs w:val="28"/>
        </w:rPr>
      </w:pPr>
    </w:p>
    <w:p w:rsidR="00E16F25" w:rsidRPr="00E82F77" w:rsidRDefault="00E16F25">
      <w:pPr>
        <w:rPr>
          <w:rFonts w:ascii="Times New Roman" w:hAnsi="Times New Roman" w:cs="Times New Roman"/>
          <w:sz w:val="28"/>
          <w:szCs w:val="28"/>
        </w:rPr>
      </w:pPr>
    </w:p>
    <w:p w:rsidR="00E16F25" w:rsidRPr="00E82F77" w:rsidRDefault="00E16F25">
      <w:pPr>
        <w:rPr>
          <w:rFonts w:ascii="Times New Roman" w:hAnsi="Times New Roman" w:cs="Times New Roman"/>
          <w:sz w:val="28"/>
          <w:szCs w:val="28"/>
        </w:rPr>
      </w:pPr>
    </w:p>
    <w:p w:rsidR="00E16F25" w:rsidRPr="00E82F77" w:rsidRDefault="00E16F25">
      <w:pPr>
        <w:rPr>
          <w:rFonts w:ascii="Times New Roman" w:hAnsi="Times New Roman" w:cs="Times New Roman"/>
          <w:sz w:val="28"/>
          <w:szCs w:val="28"/>
        </w:rPr>
      </w:pPr>
    </w:p>
    <w:p w:rsidR="00E16F25" w:rsidRPr="00E82F77" w:rsidRDefault="00E16F25">
      <w:pPr>
        <w:rPr>
          <w:rFonts w:ascii="Times New Roman" w:hAnsi="Times New Roman" w:cs="Times New Roman"/>
          <w:sz w:val="28"/>
          <w:szCs w:val="28"/>
        </w:rPr>
      </w:pPr>
    </w:p>
    <w:p w:rsidR="00E16F25" w:rsidRPr="00E82F77" w:rsidRDefault="00E16F25">
      <w:pPr>
        <w:rPr>
          <w:rFonts w:ascii="Times New Roman" w:hAnsi="Times New Roman" w:cs="Times New Roman"/>
          <w:sz w:val="28"/>
          <w:szCs w:val="28"/>
        </w:rPr>
      </w:pPr>
    </w:p>
    <w:p w:rsidR="00E16F25" w:rsidRPr="00E82F77" w:rsidRDefault="00E16F25">
      <w:pPr>
        <w:rPr>
          <w:rFonts w:ascii="Times New Roman" w:hAnsi="Times New Roman" w:cs="Times New Roman"/>
          <w:sz w:val="28"/>
          <w:szCs w:val="28"/>
        </w:rPr>
      </w:pPr>
    </w:p>
    <w:p w:rsidR="00E16F25" w:rsidRPr="00E82F77" w:rsidRDefault="00E16F25">
      <w:pPr>
        <w:rPr>
          <w:rFonts w:ascii="Times New Roman" w:hAnsi="Times New Roman" w:cs="Times New Roman"/>
          <w:sz w:val="28"/>
          <w:szCs w:val="28"/>
        </w:rPr>
      </w:pPr>
    </w:p>
    <w:p w:rsidR="00E16F25" w:rsidRPr="00E82F77" w:rsidRDefault="00E16F25">
      <w:pPr>
        <w:rPr>
          <w:rFonts w:ascii="Times New Roman" w:hAnsi="Times New Roman" w:cs="Times New Roman"/>
          <w:sz w:val="28"/>
          <w:szCs w:val="28"/>
        </w:rPr>
      </w:pPr>
    </w:p>
    <w:p w:rsidR="00E16F25" w:rsidRPr="00E82F77" w:rsidRDefault="00E16F25">
      <w:pPr>
        <w:rPr>
          <w:rFonts w:ascii="Times New Roman" w:hAnsi="Times New Roman" w:cs="Times New Roman"/>
          <w:sz w:val="28"/>
          <w:szCs w:val="28"/>
        </w:rPr>
      </w:pPr>
    </w:p>
    <w:p w:rsidR="00E16F25" w:rsidRPr="00E82F77" w:rsidRDefault="00E16F25">
      <w:pPr>
        <w:rPr>
          <w:rFonts w:ascii="Times New Roman" w:hAnsi="Times New Roman" w:cs="Times New Roman"/>
          <w:sz w:val="28"/>
          <w:szCs w:val="28"/>
        </w:rPr>
      </w:pPr>
    </w:p>
    <w:p w:rsidR="00E16F25" w:rsidRPr="00E82F77" w:rsidRDefault="00E16F25">
      <w:pPr>
        <w:rPr>
          <w:rFonts w:ascii="Times New Roman" w:hAnsi="Times New Roman" w:cs="Times New Roman"/>
          <w:sz w:val="28"/>
          <w:szCs w:val="28"/>
        </w:rPr>
      </w:pPr>
    </w:p>
    <w:p w:rsidR="00E16F25" w:rsidRPr="00E82F77" w:rsidRDefault="00E16F25">
      <w:pPr>
        <w:rPr>
          <w:rFonts w:ascii="Times New Roman" w:hAnsi="Times New Roman" w:cs="Times New Roman"/>
          <w:sz w:val="28"/>
          <w:szCs w:val="28"/>
        </w:rPr>
      </w:pPr>
    </w:p>
    <w:sectPr w:rsidR="00E16F25" w:rsidRPr="00E82F77" w:rsidSect="00B332C7">
      <w:pgSz w:w="11906" w:h="16838"/>
      <w:pgMar w:top="709" w:right="1416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39F" w:rsidRDefault="0042039F" w:rsidP="00E5277B">
      <w:pPr>
        <w:spacing w:after="0" w:line="240" w:lineRule="auto"/>
      </w:pPr>
      <w:r>
        <w:separator/>
      </w:r>
    </w:p>
  </w:endnote>
  <w:endnote w:type="continuationSeparator" w:id="0">
    <w:p w:rsidR="0042039F" w:rsidRDefault="0042039F" w:rsidP="00E52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39F" w:rsidRDefault="0042039F" w:rsidP="00E5277B">
      <w:pPr>
        <w:spacing w:after="0" w:line="240" w:lineRule="auto"/>
      </w:pPr>
      <w:r>
        <w:separator/>
      </w:r>
    </w:p>
  </w:footnote>
  <w:footnote w:type="continuationSeparator" w:id="0">
    <w:p w:rsidR="0042039F" w:rsidRDefault="0042039F" w:rsidP="00E527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</w:abstractNum>
  <w:abstractNum w:abstractNumId="3" w15:restartNumberingAfterBreak="0">
    <w:nsid w:val="035631C3"/>
    <w:multiLevelType w:val="hybridMultilevel"/>
    <w:tmpl w:val="9B0CA214"/>
    <w:lvl w:ilvl="0" w:tplc="453466D8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BEA134">
      <w:start w:val="1"/>
      <w:numFmt w:val="lowerLetter"/>
      <w:lvlText w:val="%2"/>
      <w:lvlJc w:val="left"/>
      <w:pPr>
        <w:ind w:left="29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26C0BE">
      <w:start w:val="1"/>
      <w:numFmt w:val="lowerRoman"/>
      <w:lvlText w:val="%3"/>
      <w:lvlJc w:val="left"/>
      <w:pPr>
        <w:ind w:left="36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6A3324">
      <w:start w:val="1"/>
      <w:numFmt w:val="decimal"/>
      <w:lvlText w:val="%4"/>
      <w:lvlJc w:val="left"/>
      <w:pPr>
        <w:ind w:left="43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48BC92">
      <w:start w:val="1"/>
      <w:numFmt w:val="lowerLetter"/>
      <w:lvlText w:val="%5"/>
      <w:lvlJc w:val="left"/>
      <w:pPr>
        <w:ind w:left="5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E0ADE8">
      <w:start w:val="1"/>
      <w:numFmt w:val="lowerRoman"/>
      <w:lvlText w:val="%6"/>
      <w:lvlJc w:val="left"/>
      <w:pPr>
        <w:ind w:left="58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E8A2F6">
      <w:start w:val="1"/>
      <w:numFmt w:val="decimal"/>
      <w:lvlText w:val="%7"/>
      <w:lvlJc w:val="left"/>
      <w:pPr>
        <w:ind w:left="65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B63ADC">
      <w:start w:val="1"/>
      <w:numFmt w:val="lowerLetter"/>
      <w:lvlText w:val="%8"/>
      <w:lvlJc w:val="left"/>
      <w:pPr>
        <w:ind w:left="72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112C29A">
      <w:start w:val="1"/>
      <w:numFmt w:val="lowerRoman"/>
      <w:lvlText w:val="%9"/>
      <w:lvlJc w:val="left"/>
      <w:pPr>
        <w:ind w:left="79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F14D27"/>
    <w:multiLevelType w:val="multilevel"/>
    <w:tmpl w:val="28689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E005CB"/>
    <w:multiLevelType w:val="multilevel"/>
    <w:tmpl w:val="CFC42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E12270"/>
    <w:multiLevelType w:val="multilevel"/>
    <w:tmpl w:val="B0646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4F38C8"/>
    <w:multiLevelType w:val="multilevel"/>
    <w:tmpl w:val="29480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9A6992"/>
    <w:multiLevelType w:val="multilevel"/>
    <w:tmpl w:val="BFEAE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CA10AE"/>
    <w:multiLevelType w:val="multilevel"/>
    <w:tmpl w:val="35C06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6E59C8"/>
    <w:multiLevelType w:val="multilevel"/>
    <w:tmpl w:val="35E4D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88137F"/>
    <w:multiLevelType w:val="multilevel"/>
    <w:tmpl w:val="36605A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9564C1"/>
    <w:multiLevelType w:val="multilevel"/>
    <w:tmpl w:val="2042E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DB5CE9"/>
    <w:multiLevelType w:val="multilevel"/>
    <w:tmpl w:val="63041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666B95"/>
    <w:multiLevelType w:val="multilevel"/>
    <w:tmpl w:val="26B68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772CBF"/>
    <w:multiLevelType w:val="multilevel"/>
    <w:tmpl w:val="AB008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7A2410"/>
    <w:multiLevelType w:val="multilevel"/>
    <w:tmpl w:val="66F091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CE70B5"/>
    <w:multiLevelType w:val="multilevel"/>
    <w:tmpl w:val="625E0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7272DB2"/>
    <w:multiLevelType w:val="multilevel"/>
    <w:tmpl w:val="748A3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90300E6"/>
    <w:multiLevelType w:val="multilevel"/>
    <w:tmpl w:val="4170E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9667872"/>
    <w:multiLevelType w:val="multilevel"/>
    <w:tmpl w:val="DE1A4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507A8D"/>
    <w:multiLevelType w:val="multilevel"/>
    <w:tmpl w:val="9D180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DD73F22"/>
    <w:multiLevelType w:val="multilevel"/>
    <w:tmpl w:val="7A988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4C4D0E"/>
    <w:multiLevelType w:val="multilevel"/>
    <w:tmpl w:val="90884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5A53992"/>
    <w:multiLevelType w:val="multilevel"/>
    <w:tmpl w:val="CEA67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9900030"/>
    <w:multiLevelType w:val="multilevel"/>
    <w:tmpl w:val="D19CF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99B3153"/>
    <w:multiLevelType w:val="multilevel"/>
    <w:tmpl w:val="D75CA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9DB38AE"/>
    <w:multiLevelType w:val="multilevel"/>
    <w:tmpl w:val="5DB8E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BFE3364"/>
    <w:multiLevelType w:val="multilevel"/>
    <w:tmpl w:val="A6266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2E632E6"/>
    <w:multiLevelType w:val="multilevel"/>
    <w:tmpl w:val="C74C2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C004FAB"/>
    <w:multiLevelType w:val="multilevel"/>
    <w:tmpl w:val="2932A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DDE146B"/>
    <w:multiLevelType w:val="multilevel"/>
    <w:tmpl w:val="F32C6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2E14E60"/>
    <w:multiLevelType w:val="multilevel"/>
    <w:tmpl w:val="0CBE3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3180AE7"/>
    <w:multiLevelType w:val="multilevel"/>
    <w:tmpl w:val="07E8A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7E0793A"/>
    <w:multiLevelType w:val="multilevel"/>
    <w:tmpl w:val="F9D03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2CC7BAF"/>
    <w:multiLevelType w:val="multilevel"/>
    <w:tmpl w:val="5B0A0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7C3683"/>
    <w:multiLevelType w:val="multilevel"/>
    <w:tmpl w:val="1DF6D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8E6B53"/>
    <w:multiLevelType w:val="multilevel"/>
    <w:tmpl w:val="3BD24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651A6D"/>
    <w:multiLevelType w:val="multilevel"/>
    <w:tmpl w:val="F79CD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9C3E46"/>
    <w:multiLevelType w:val="multilevel"/>
    <w:tmpl w:val="76B8E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B574011"/>
    <w:multiLevelType w:val="multilevel"/>
    <w:tmpl w:val="03D0A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C3571BB"/>
    <w:multiLevelType w:val="multilevel"/>
    <w:tmpl w:val="D3F86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DFA5FF3"/>
    <w:multiLevelType w:val="multilevel"/>
    <w:tmpl w:val="4F2CC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205955"/>
    <w:multiLevelType w:val="multilevel"/>
    <w:tmpl w:val="BE1AA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B647B0"/>
    <w:multiLevelType w:val="multilevel"/>
    <w:tmpl w:val="DDEC6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9224DB1"/>
    <w:multiLevelType w:val="multilevel"/>
    <w:tmpl w:val="900C8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9520631"/>
    <w:multiLevelType w:val="multilevel"/>
    <w:tmpl w:val="62667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D7F3C7F"/>
    <w:multiLevelType w:val="multilevel"/>
    <w:tmpl w:val="03066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46"/>
  </w:num>
  <w:num w:numId="3">
    <w:abstractNumId w:val="36"/>
  </w:num>
  <w:num w:numId="4">
    <w:abstractNumId w:val="13"/>
  </w:num>
  <w:num w:numId="5">
    <w:abstractNumId w:val="6"/>
  </w:num>
  <w:num w:numId="6">
    <w:abstractNumId w:val="4"/>
  </w:num>
  <w:num w:numId="7">
    <w:abstractNumId w:val="28"/>
  </w:num>
  <w:num w:numId="8">
    <w:abstractNumId w:val="17"/>
  </w:num>
  <w:num w:numId="9">
    <w:abstractNumId w:val="34"/>
  </w:num>
  <w:num w:numId="10">
    <w:abstractNumId w:val="26"/>
  </w:num>
  <w:num w:numId="11">
    <w:abstractNumId w:val="32"/>
  </w:num>
  <w:num w:numId="12">
    <w:abstractNumId w:val="21"/>
  </w:num>
  <w:num w:numId="13">
    <w:abstractNumId w:val="7"/>
  </w:num>
  <w:num w:numId="14">
    <w:abstractNumId w:val="25"/>
  </w:num>
  <w:num w:numId="15">
    <w:abstractNumId w:val="29"/>
  </w:num>
  <w:num w:numId="16">
    <w:abstractNumId w:val="18"/>
  </w:num>
  <w:num w:numId="17">
    <w:abstractNumId w:val="38"/>
  </w:num>
  <w:num w:numId="18">
    <w:abstractNumId w:val="9"/>
  </w:num>
  <w:num w:numId="19">
    <w:abstractNumId w:val="33"/>
  </w:num>
  <w:num w:numId="20">
    <w:abstractNumId w:val="35"/>
  </w:num>
  <w:num w:numId="21">
    <w:abstractNumId w:val="47"/>
  </w:num>
  <w:num w:numId="22">
    <w:abstractNumId w:val="14"/>
  </w:num>
  <w:num w:numId="23">
    <w:abstractNumId w:val="40"/>
  </w:num>
  <w:num w:numId="24">
    <w:abstractNumId w:val="20"/>
  </w:num>
  <w:num w:numId="25">
    <w:abstractNumId w:val="8"/>
  </w:num>
  <w:num w:numId="26">
    <w:abstractNumId w:val="41"/>
  </w:num>
  <w:num w:numId="27">
    <w:abstractNumId w:val="5"/>
  </w:num>
  <w:num w:numId="28">
    <w:abstractNumId w:val="10"/>
  </w:num>
  <w:num w:numId="29">
    <w:abstractNumId w:val="39"/>
  </w:num>
  <w:num w:numId="30">
    <w:abstractNumId w:val="45"/>
  </w:num>
  <w:num w:numId="31">
    <w:abstractNumId w:val="31"/>
  </w:num>
  <w:num w:numId="32">
    <w:abstractNumId w:val="23"/>
  </w:num>
  <w:num w:numId="33">
    <w:abstractNumId w:val="15"/>
  </w:num>
  <w:num w:numId="34">
    <w:abstractNumId w:val="30"/>
  </w:num>
  <w:num w:numId="35">
    <w:abstractNumId w:val="27"/>
  </w:num>
  <w:num w:numId="36">
    <w:abstractNumId w:val="37"/>
  </w:num>
  <w:num w:numId="37">
    <w:abstractNumId w:val="44"/>
  </w:num>
  <w:num w:numId="38">
    <w:abstractNumId w:val="42"/>
  </w:num>
  <w:num w:numId="39">
    <w:abstractNumId w:val="19"/>
  </w:num>
  <w:num w:numId="40">
    <w:abstractNumId w:val="43"/>
  </w:num>
  <w:num w:numId="41">
    <w:abstractNumId w:val="12"/>
  </w:num>
  <w:num w:numId="42">
    <w:abstractNumId w:val="16"/>
  </w:num>
  <w:num w:numId="43">
    <w:abstractNumId w:val="11"/>
  </w:num>
  <w:num w:numId="44">
    <w:abstractNumId w:val="24"/>
  </w:num>
  <w:num w:numId="45">
    <w:abstractNumId w:val="3"/>
  </w:num>
  <w:num w:numId="46">
    <w:abstractNumId w:val="0"/>
  </w:num>
  <w:num w:numId="47">
    <w:abstractNumId w:val="1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37C"/>
    <w:rsid w:val="00001E27"/>
    <w:rsid w:val="00033092"/>
    <w:rsid w:val="00034951"/>
    <w:rsid w:val="000841B6"/>
    <w:rsid w:val="000E7ED5"/>
    <w:rsid w:val="000F33D3"/>
    <w:rsid w:val="000F3457"/>
    <w:rsid w:val="000F5CCE"/>
    <w:rsid w:val="00100090"/>
    <w:rsid w:val="00120609"/>
    <w:rsid w:val="0018496B"/>
    <w:rsid w:val="00187A15"/>
    <w:rsid w:val="00197A65"/>
    <w:rsid w:val="001B68C3"/>
    <w:rsid w:val="001D12FB"/>
    <w:rsid w:val="001D6A48"/>
    <w:rsid w:val="00207597"/>
    <w:rsid w:val="0023246D"/>
    <w:rsid w:val="00235F59"/>
    <w:rsid w:val="00271178"/>
    <w:rsid w:val="00287E5A"/>
    <w:rsid w:val="002A4275"/>
    <w:rsid w:val="0035237C"/>
    <w:rsid w:val="0036348C"/>
    <w:rsid w:val="00394433"/>
    <w:rsid w:val="003D7CD3"/>
    <w:rsid w:val="003E60B9"/>
    <w:rsid w:val="003F4E69"/>
    <w:rsid w:val="00402A64"/>
    <w:rsid w:val="0042039F"/>
    <w:rsid w:val="004B29D7"/>
    <w:rsid w:val="00507140"/>
    <w:rsid w:val="005366A9"/>
    <w:rsid w:val="0055017B"/>
    <w:rsid w:val="0056474B"/>
    <w:rsid w:val="005E50EC"/>
    <w:rsid w:val="006D0C58"/>
    <w:rsid w:val="006D6C59"/>
    <w:rsid w:val="006E3A73"/>
    <w:rsid w:val="007032FF"/>
    <w:rsid w:val="00724563"/>
    <w:rsid w:val="0074681C"/>
    <w:rsid w:val="00772FCE"/>
    <w:rsid w:val="007C5B08"/>
    <w:rsid w:val="007D57B7"/>
    <w:rsid w:val="007F06F9"/>
    <w:rsid w:val="00810B04"/>
    <w:rsid w:val="008717F1"/>
    <w:rsid w:val="00872B18"/>
    <w:rsid w:val="008A3537"/>
    <w:rsid w:val="008E1A29"/>
    <w:rsid w:val="008F7540"/>
    <w:rsid w:val="009111B3"/>
    <w:rsid w:val="00966DDC"/>
    <w:rsid w:val="009A72C4"/>
    <w:rsid w:val="00A471EB"/>
    <w:rsid w:val="00A73D19"/>
    <w:rsid w:val="00A759BD"/>
    <w:rsid w:val="00A91E8B"/>
    <w:rsid w:val="00AB136F"/>
    <w:rsid w:val="00AB72EE"/>
    <w:rsid w:val="00B13AC4"/>
    <w:rsid w:val="00B152B8"/>
    <w:rsid w:val="00B27628"/>
    <w:rsid w:val="00B27D95"/>
    <w:rsid w:val="00B332C7"/>
    <w:rsid w:val="00B4196F"/>
    <w:rsid w:val="00B42C5C"/>
    <w:rsid w:val="00BC0EB5"/>
    <w:rsid w:val="00C17317"/>
    <w:rsid w:val="00C26D8F"/>
    <w:rsid w:val="00C31476"/>
    <w:rsid w:val="00C540E2"/>
    <w:rsid w:val="00D07B9D"/>
    <w:rsid w:val="00D4534A"/>
    <w:rsid w:val="00D54687"/>
    <w:rsid w:val="00D67976"/>
    <w:rsid w:val="00D87C70"/>
    <w:rsid w:val="00D943DA"/>
    <w:rsid w:val="00DA7D1B"/>
    <w:rsid w:val="00DB04D5"/>
    <w:rsid w:val="00DE252F"/>
    <w:rsid w:val="00DE4726"/>
    <w:rsid w:val="00DF2B17"/>
    <w:rsid w:val="00E03ABF"/>
    <w:rsid w:val="00E16F25"/>
    <w:rsid w:val="00E247AE"/>
    <w:rsid w:val="00E371D7"/>
    <w:rsid w:val="00E429C2"/>
    <w:rsid w:val="00E5277B"/>
    <w:rsid w:val="00E71026"/>
    <w:rsid w:val="00E82F77"/>
    <w:rsid w:val="00EC5BEB"/>
    <w:rsid w:val="00EE7592"/>
    <w:rsid w:val="00EF3175"/>
    <w:rsid w:val="00F020C1"/>
    <w:rsid w:val="00FC0171"/>
    <w:rsid w:val="00FC36C2"/>
    <w:rsid w:val="00FE67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12CC7"/>
  <w15:docId w15:val="{157E122E-5D86-491A-A924-2EF134A25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6C2"/>
  </w:style>
  <w:style w:type="paragraph" w:styleId="1">
    <w:name w:val="heading 1"/>
    <w:next w:val="a"/>
    <w:link w:val="10"/>
    <w:uiPriority w:val="9"/>
    <w:unhideWhenUsed/>
    <w:qFormat/>
    <w:rsid w:val="00B152B8"/>
    <w:pPr>
      <w:keepNext/>
      <w:keepLines/>
      <w:numPr>
        <w:numId w:val="45"/>
      </w:numPr>
      <w:spacing w:after="4" w:line="271" w:lineRule="auto"/>
      <w:ind w:left="10" w:right="7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B152B8"/>
    <w:pPr>
      <w:keepNext/>
      <w:keepLines/>
      <w:spacing w:after="4" w:line="271" w:lineRule="auto"/>
      <w:ind w:left="10" w:right="7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152B8"/>
    <w:pPr>
      <w:keepNext/>
      <w:keepLines/>
      <w:spacing w:before="200" w:after="0" w:line="268" w:lineRule="auto"/>
      <w:ind w:right="66" w:firstLine="556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2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5237C"/>
    <w:rPr>
      <w:i/>
      <w:iCs/>
    </w:rPr>
  </w:style>
  <w:style w:type="paragraph" w:styleId="a5">
    <w:name w:val="header"/>
    <w:basedOn w:val="a"/>
    <w:link w:val="a6"/>
    <w:uiPriority w:val="99"/>
    <w:unhideWhenUsed/>
    <w:rsid w:val="00E52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277B"/>
  </w:style>
  <w:style w:type="paragraph" w:styleId="a7">
    <w:name w:val="footer"/>
    <w:basedOn w:val="a"/>
    <w:link w:val="a8"/>
    <w:uiPriority w:val="99"/>
    <w:unhideWhenUsed/>
    <w:rsid w:val="00E52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277B"/>
  </w:style>
  <w:style w:type="paragraph" w:styleId="a9">
    <w:name w:val="List Paragraph"/>
    <w:basedOn w:val="a"/>
    <w:uiPriority w:val="34"/>
    <w:qFormat/>
    <w:rsid w:val="00EC5BE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152B8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52B8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152B8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lang w:eastAsia="ru-RU"/>
    </w:rPr>
  </w:style>
  <w:style w:type="paragraph" w:styleId="aa">
    <w:name w:val="No Spacing"/>
    <w:uiPriority w:val="1"/>
    <w:qFormat/>
    <w:rsid w:val="00B15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1026"/>
    <w:rPr>
      <w:b/>
      <w:bCs/>
    </w:rPr>
  </w:style>
  <w:style w:type="paragraph" w:customStyle="1" w:styleId="sertxt">
    <w:name w:val="sertxt"/>
    <w:basedOn w:val="a"/>
    <w:rsid w:val="00E71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B33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332C7"/>
  </w:style>
  <w:style w:type="paragraph" w:customStyle="1" w:styleId="c5">
    <w:name w:val="c5"/>
    <w:basedOn w:val="a"/>
    <w:rsid w:val="00B33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33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87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87C70"/>
    <w:rPr>
      <w:rFonts w:ascii="Tahoma" w:hAnsi="Tahoma" w:cs="Tahoma"/>
      <w:sz w:val="16"/>
      <w:szCs w:val="16"/>
    </w:rPr>
  </w:style>
  <w:style w:type="table" w:styleId="ae">
    <w:name w:val="Grid Table Light"/>
    <w:basedOn w:val="a1"/>
    <w:uiPriority w:val="40"/>
    <w:rsid w:val="00001E27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14185">
          <w:marLeft w:val="0"/>
          <w:marRight w:val="0"/>
          <w:marTop w:val="0"/>
          <w:marBottom w:val="3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69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0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01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00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121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10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FD584-08BC-400F-BFB3-F632FFEEA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29</Pages>
  <Words>7867</Words>
  <Characters>44847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Луиза</dc:creator>
  <cp:lastModifiedBy>Пользователь</cp:lastModifiedBy>
  <cp:revision>16</cp:revision>
  <cp:lastPrinted>2023-10-19T08:43:00Z</cp:lastPrinted>
  <dcterms:created xsi:type="dcterms:W3CDTF">2020-08-25T09:06:00Z</dcterms:created>
  <dcterms:modified xsi:type="dcterms:W3CDTF">2023-10-19T08:46:00Z</dcterms:modified>
</cp:coreProperties>
</file>